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2758" w:type="dxa"/>
        <w:tblInd w:w="-34" w:type="dxa"/>
        <w:tblLook w:val="04A0" w:firstRow="1" w:lastRow="0" w:firstColumn="1" w:lastColumn="0" w:noHBand="0" w:noVBand="1"/>
      </w:tblPr>
      <w:tblGrid>
        <w:gridCol w:w="12758"/>
      </w:tblGrid>
      <w:tr w:rsidR="00B35A07" w:rsidRPr="00297351" w14:paraId="0A0C3682" w14:textId="77777777" w:rsidTr="002B7493">
        <w:trPr>
          <w:trHeight w:val="420"/>
        </w:trPr>
        <w:tc>
          <w:tcPr>
            <w:tcW w:w="12758" w:type="dxa"/>
            <w:tcBorders>
              <w:top w:val="nil"/>
              <w:left w:val="nil"/>
              <w:bottom w:val="nil"/>
              <w:right w:val="nil"/>
            </w:tcBorders>
            <w:shd w:val="clear" w:color="auto" w:fill="auto"/>
            <w:noWrap/>
            <w:vAlign w:val="bottom"/>
            <w:hideMark/>
          </w:tcPr>
          <w:p w14:paraId="7A930DE7" w14:textId="77777777" w:rsidR="001B2B19" w:rsidRPr="0037182A" w:rsidRDefault="00FB2138" w:rsidP="00FB2138">
            <w:pPr>
              <w:spacing w:before="120" w:after="120" w:line="240" w:lineRule="auto"/>
              <w:jc w:val="right"/>
              <w:rPr>
                <w:rFonts w:ascii="Trebuchet MS" w:eastAsia="Times New Roman" w:hAnsi="Trebuchet MS" w:cs="Times New Roman"/>
                <w:b/>
                <w:bCs/>
                <w:sz w:val="24"/>
                <w:szCs w:val="24"/>
                <w:lang w:val="en-US" w:eastAsia="en-US"/>
              </w:rPr>
            </w:pPr>
            <w:r>
              <w:rPr>
                <w:rFonts w:ascii="Trebuchet MS" w:eastAsia="Times New Roman" w:hAnsi="Trebuchet MS" w:cs="Times New Roman"/>
                <w:b/>
                <w:bCs/>
                <w:sz w:val="24"/>
                <w:szCs w:val="24"/>
                <w:lang w:val="en-US" w:eastAsia="en-US"/>
              </w:rPr>
              <w:t>Annex B</w:t>
            </w:r>
          </w:p>
          <w:p w14:paraId="768945A9" w14:textId="77777777" w:rsidR="002B7493" w:rsidRPr="0037182A" w:rsidRDefault="002B7493" w:rsidP="00FE5FBC">
            <w:pPr>
              <w:spacing w:before="120" w:after="120" w:line="240" w:lineRule="auto"/>
              <w:jc w:val="center"/>
              <w:rPr>
                <w:rFonts w:ascii="Trebuchet MS" w:eastAsia="Times New Roman" w:hAnsi="Trebuchet MS" w:cs="Times New Roman"/>
                <w:b/>
                <w:bCs/>
                <w:sz w:val="24"/>
                <w:szCs w:val="24"/>
                <w:lang w:val="en-US" w:eastAsia="en-US"/>
              </w:rPr>
            </w:pPr>
            <w:r w:rsidRPr="0037182A">
              <w:rPr>
                <w:rFonts w:ascii="Trebuchet MS" w:eastAsia="Times New Roman" w:hAnsi="Trebuchet MS" w:cs="Times New Roman"/>
                <w:b/>
                <w:bCs/>
                <w:sz w:val="24"/>
                <w:szCs w:val="24"/>
                <w:lang w:val="en-US" w:eastAsia="en-US"/>
              </w:rPr>
              <w:t>ADMINISTRATIVE COMPLIANCE AND ELIGIBILITY CHECK</w:t>
            </w:r>
          </w:p>
          <w:p w14:paraId="0B425038" w14:textId="77777777" w:rsidR="002B7493" w:rsidRPr="0037182A" w:rsidRDefault="002B7493" w:rsidP="00134012">
            <w:pPr>
              <w:spacing w:before="120" w:after="120" w:line="240" w:lineRule="auto"/>
              <w:jc w:val="center"/>
              <w:rPr>
                <w:rFonts w:ascii="Trebuchet MS" w:eastAsia="Times New Roman" w:hAnsi="Trebuchet MS" w:cs="Times New Roman"/>
                <w:b/>
                <w:bCs/>
                <w:sz w:val="24"/>
                <w:szCs w:val="24"/>
                <w:lang w:val="en-US" w:eastAsia="en-US"/>
              </w:rPr>
            </w:pPr>
          </w:p>
        </w:tc>
      </w:tr>
    </w:tbl>
    <w:tbl>
      <w:tblPr>
        <w:tblStyle w:val="TableGrid"/>
        <w:tblW w:w="12724" w:type="dxa"/>
        <w:tblLook w:val="04A0" w:firstRow="1" w:lastRow="0" w:firstColumn="1" w:lastColumn="0" w:noHBand="0" w:noVBand="1"/>
      </w:tblPr>
      <w:tblGrid>
        <w:gridCol w:w="662"/>
        <w:gridCol w:w="1677"/>
        <w:gridCol w:w="654"/>
        <w:gridCol w:w="4680"/>
        <w:gridCol w:w="658"/>
        <w:gridCol w:w="540"/>
        <w:gridCol w:w="548"/>
        <w:gridCol w:w="3305"/>
      </w:tblGrid>
      <w:tr w:rsidR="00B35A07" w:rsidRPr="00297351" w14:paraId="17810379" w14:textId="77777777" w:rsidTr="00C02128">
        <w:tc>
          <w:tcPr>
            <w:tcW w:w="662" w:type="dxa"/>
            <w:tcBorders>
              <w:bottom w:val="single" w:sz="4" w:space="0" w:color="auto"/>
            </w:tcBorders>
            <w:shd w:val="clear" w:color="auto" w:fill="BFBFBF" w:themeFill="background1" w:themeFillShade="BF"/>
            <w:vAlign w:val="center"/>
          </w:tcPr>
          <w:p w14:paraId="1193DB9E" w14:textId="77777777" w:rsidR="00577A04" w:rsidRPr="0037182A" w:rsidRDefault="00577A04" w:rsidP="00FE5FBC">
            <w:pPr>
              <w:spacing w:before="120" w:after="120" w:line="276" w:lineRule="auto"/>
              <w:jc w:val="center"/>
              <w:rPr>
                <w:rFonts w:ascii="Trebuchet MS" w:hAnsi="Trebuchet MS"/>
                <w:b/>
                <w:bCs/>
                <w:sz w:val="24"/>
                <w:szCs w:val="24"/>
                <w:lang w:val="en-US"/>
              </w:rPr>
            </w:pPr>
            <w:proofErr w:type="spellStart"/>
            <w:r w:rsidRPr="0037182A">
              <w:rPr>
                <w:rFonts w:ascii="Trebuchet MS" w:hAnsi="Trebuchet MS"/>
                <w:b/>
                <w:bCs/>
                <w:sz w:val="24"/>
                <w:szCs w:val="24"/>
                <w:lang w:val="en-US"/>
              </w:rPr>
              <w:t>Crt</w:t>
            </w:r>
            <w:proofErr w:type="spellEnd"/>
            <w:r w:rsidRPr="0037182A">
              <w:rPr>
                <w:rFonts w:ascii="Trebuchet MS" w:hAnsi="Trebuchet MS"/>
                <w:b/>
                <w:bCs/>
                <w:sz w:val="24"/>
                <w:szCs w:val="24"/>
                <w:lang w:val="en-US"/>
              </w:rPr>
              <w:t>. no </w:t>
            </w:r>
          </w:p>
        </w:tc>
        <w:tc>
          <w:tcPr>
            <w:tcW w:w="1677" w:type="dxa"/>
            <w:tcBorders>
              <w:bottom w:val="single" w:sz="4" w:space="0" w:color="auto"/>
            </w:tcBorders>
            <w:shd w:val="clear" w:color="auto" w:fill="BFBFBF" w:themeFill="background1" w:themeFillShade="BF"/>
            <w:vAlign w:val="center"/>
          </w:tcPr>
          <w:p w14:paraId="705CED53" w14:textId="77777777" w:rsidR="00577A04" w:rsidRPr="0037182A" w:rsidRDefault="00577A04" w:rsidP="00FE5FBC">
            <w:pPr>
              <w:spacing w:before="120" w:after="120" w:line="276" w:lineRule="auto"/>
              <w:jc w:val="center"/>
              <w:rPr>
                <w:rFonts w:ascii="Trebuchet MS" w:hAnsi="Trebuchet MS"/>
                <w:b/>
                <w:bCs/>
                <w:sz w:val="24"/>
                <w:szCs w:val="24"/>
                <w:lang w:val="en-US"/>
              </w:rPr>
            </w:pPr>
            <w:r w:rsidRPr="0037182A">
              <w:rPr>
                <w:rFonts w:ascii="Trebuchet MS" w:hAnsi="Trebuchet MS"/>
                <w:b/>
                <w:bCs/>
                <w:sz w:val="24"/>
                <w:szCs w:val="24"/>
                <w:lang w:val="en-US"/>
              </w:rPr>
              <w:t>Criteria</w:t>
            </w:r>
          </w:p>
        </w:tc>
        <w:tc>
          <w:tcPr>
            <w:tcW w:w="654" w:type="dxa"/>
            <w:tcBorders>
              <w:bottom w:val="single" w:sz="4" w:space="0" w:color="auto"/>
            </w:tcBorders>
            <w:shd w:val="clear" w:color="auto" w:fill="BFBFBF" w:themeFill="background1" w:themeFillShade="BF"/>
            <w:vAlign w:val="center"/>
          </w:tcPr>
          <w:p w14:paraId="38097A72" w14:textId="77777777" w:rsidR="00577A04" w:rsidRPr="0037182A" w:rsidRDefault="00577A04" w:rsidP="00FE5FBC">
            <w:pPr>
              <w:spacing w:before="120" w:after="120" w:line="276" w:lineRule="auto"/>
              <w:jc w:val="center"/>
              <w:rPr>
                <w:rFonts w:ascii="Trebuchet MS" w:hAnsi="Trebuchet MS"/>
                <w:b/>
                <w:bCs/>
                <w:sz w:val="24"/>
                <w:szCs w:val="24"/>
                <w:lang w:val="en-US"/>
              </w:rPr>
            </w:pPr>
            <w:r w:rsidRPr="0037182A">
              <w:rPr>
                <w:rFonts w:ascii="Trebuchet MS" w:hAnsi="Trebuchet MS"/>
                <w:b/>
                <w:bCs/>
                <w:sz w:val="24"/>
                <w:szCs w:val="24"/>
                <w:lang w:val="en-US"/>
              </w:rPr>
              <w:t> </w:t>
            </w:r>
          </w:p>
        </w:tc>
        <w:tc>
          <w:tcPr>
            <w:tcW w:w="4680" w:type="dxa"/>
            <w:tcBorders>
              <w:bottom w:val="single" w:sz="4" w:space="0" w:color="auto"/>
            </w:tcBorders>
            <w:shd w:val="clear" w:color="auto" w:fill="BFBFBF" w:themeFill="background1" w:themeFillShade="BF"/>
            <w:vAlign w:val="center"/>
          </w:tcPr>
          <w:p w14:paraId="5EAB3377" w14:textId="77777777" w:rsidR="00577A04" w:rsidRPr="0037182A" w:rsidRDefault="00577A04" w:rsidP="00FE5FBC">
            <w:pPr>
              <w:spacing w:before="120" w:after="120" w:line="276" w:lineRule="auto"/>
              <w:jc w:val="center"/>
              <w:rPr>
                <w:rFonts w:ascii="Trebuchet MS" w:hAnsi="Trebuchet MS"/>
                <w:b/>
                <w:bCs/>
                <w:sz w:val="24"/>
                <w:szCs w:val="24"/>
                <w:lang w:val="en-US"/>
              </w:rPr>
            </w:pPr>
            <w:r w:rsidRPr="0037182A">
              <w:rPr>
                <w:rFonts w:ascii="Trebuchet MS" w:hAnsi="Trebuchet MS"/>
                <w:b/>
                <w:bCs/>
                <w:sz w:val="24"/>
                <w:szCs w:val="24"/>
                <w:lang w:val="en-US"/>
              </w:rPr>
              <w:t>Sub-criteria</w:t>
            </w:r>
          </w:p>
        </w:tc>
        <w:tc>
          <w:tcPr>
            <w:tcW w:w="658" w:type="dxa"/>
            <w:tcBorders>
              <w:bottom w:val="single" w:sz="4" w:space="0" w:color="auto"/>
            </w:tcBorders>
            <w:shd w:val="clear" w:color="auto" w:fill="BFBFBF" w:themeFill="background1" w:themeFillShade="BF"/>
            <w:vAlign w:val="center"/>
          </w:tcPr>
          <w:p w14:paraId="68E24414" w14:textId="77777777" w:rsidR="00577A04" w:rsidRPr="0037182A" w:rsidRDefault="00577A04" w:rsidP="00FE5FBC">
            <w:pPr>
              <w:spacing w:before="120" w:after="120" w:line="276" w:lineRule="auto"/>
              <w:jc w:val="center"/>
              <w:rPr>
                <w:rFonts w:ascii="Trebuchet MS" w:hAnsi="Trebuchet MS"/>
                <w:b/>
                <w:bCs/>
                <w:sz w:val="24"/>
                <w:szCs w:val="24"/>
                <w:lang w:val="en-US"/>
              </w:rPr>
            </w:pPr>
            <w:r w:rsidRPr="0037182A">
              <w:rPr>
                <w:rFonts w:ascii="Trebuchet MS" w:hAnsi="Trebuchet MS"/>
                <w:b/>
                <w:bCs/>
                <w:sz w:val="24"/>
                <w:szCs w:val="24"/>
                <w:lang w:val="en-US"/>
              </w:rPr>
              <w:t>Yes</w:t>
            </w:r>
          </w:p>
        </w:tc>
        <w:tc>
          <w:tcPr>
            <w:tcW w:w="540" w:type="dxa"/>
            <w:tcBorders>
              <w:bottom w:val="single" w:sz="4" w:space="0" w:color="auto"/>
            </w:tcBorders>
            <w:shd w:val="clear" w:color="auto" w:fill="BFBFBF" w:themeFill="background1" w:themeFillShade="BF"/>
            <w:vAlign w:val="center"/>
          </w:tcPr>
          <w:p w14:paraId="4B5AAA07" w14:textId="77777777" w:rsidR="00577A04" w:rsidRPr="0037182A" w:rsidRDefault="00577A04" w:rsidP="00FE5FBC">
            <w:pPr>
              <w:spacing w:before="120" w:after="120" w:line="276" w:lineRule="auto"/>
              <w:jc w:val="center"/>
              <w:rPr>
                <w:rFonts w:ascii="Trebuchet MS" w:hAnsi="Trebuchet MS"/>
                <w:b/>
                <w:bCs/>
                <w:sz w:val="24"/>
                <w:szCs w:val="24"/>
                <w:lang w:val="en-US"/>
              </w:rPr>
            </w:pPr>
            <w:r w:rsidRPr="0037182A">
              <w:rPr>
                <w:rFonts w:ascii="Trebuchet MS" w:hAnsi="Trebuchet MS"/>
                <w:b/>
                <w:bCs/>
                <w:sz w:val="24"/>
                <w:szCs w:val="24"/>
                <w:lang w:val="en-US"/>
              </w:rPr>
              <w:t>No</w:t>
            </w:r>
          </w:p>
        </w:tc>
        <w:tc>
          <w:tcPr>
            <w:tcW w:w="548" w:type="dxa"/>
            <w:tcBorders>
              <w:bottom w:val="single" w:sz="4" w:space="0" w:color="auto"/>
            </w:tcBorders>
            <w:shd w:val="clear" w:color="auto" w:fill="BFBFBF" w:themeFill="background1" w:themeFillShade="BF"/>
            <w:vAlign w:val="center"/>
          </w:tcPr>
          <w:p w14:paraId="7039A48F" w14:textId="77777777" w:rsidR="00577A04" w:rsidRPr="0037182A" w:rsidRDefault="00577A04" w:rsidP="00FE5FBC">
            <w:pPr>
              <w:spacing w:before="120" w:after="120" w:line="276" w:lineRule="auto"/>
              <w:jc w:val="center"/>
              <w:rPr>
                <w:rFonts w:ascii="Trebuchet MS" w:hAnsi="Trebuchet MS"/>
                <w:b/>
                <w:bCs/>
                <w:sz w:val="24"/>
                <w:szCs w:val="24"/>
                <w:lang w:val="en-US"/>
              </w:rPr>
            </w:pPr>
            <w:r w:rsidRPr="0037182A">
              <w:rPr>
                <w:rFonts w:ascii="Trebuchet MS" w:hAnsi="Trebuchet MS"/>
                <w:b/>
                <w:bCs/>
                <w:sz w:val="24"/>
                <w:szCs w:val="24"/>
                <w:lang w:val="en-US"/>
              </w:rPr>
              <w:t>NA</w:t>
            </w:r>
          </w:p>
        </w:tc>
        <w:tc>
          <w:tcPr>
            <w:tcW w:w="3305" w:type="dxa"/>
            <w:tcBorders>
              <w:bottom w:val="single" w:sz="4" w:space="0" w:color="auto"/>
            </w:tcBorders>
            <w:shd w:val="clear" w:color="auto" w:fill="BFBFBF" w:themeFill="background1" w:themeFillShade="BF"/>
            <w:vAlign w:val="center"/>
          </w:tcPr>
          <w:p w14:paraId="6E6AEFDE" w14:textId="77777777" w:rsidR="00577A04" w:rsidRPr="0037182A" w:rsidRDefault="00577A04" w:rsidP="00FE5FBC">
            <w:pPr>
              <w:spacing w:before="120" w:after="120" w:line="276" w:lineRule="auto"/>
              <w:jc w:val="center"/>
              <w:rPr>
                <w:rFonts w:ascii="Trebuchet MS" w:hAnsi="Trebuchet MS"/>
                <w:b/>
                <w:bCs/>
                <w:sz w:val="24"/>
                <w:szCs w:val="24"/>
                <w:lang w:val="en-US"/>
              </w:rPr>
            </w:pPr>
            <w:r w:rsidRPr="0037182A">
              <w:rPr>
                <w:rFonts w:ascii="Trebuchet MS" w:hAnsi="Trebuchet MS"/>
                <w:b/>
                <w:bCs/>
                <w:sz w:val="24"/>
                <w:szCs w:val="24"/>
                <w:lang w:val="en-US"/>
              </w:rPr>
              <w:t>Reference</w:t>
            </w:r>
          </w:p>
        </w:tc>
      </w:tr>
      <w:tr w:rsidR="00B35A07" w:rsidRPr="00297351" w14:paraId="100928E3" w14:textId="77777777" w:rsidTr="00C02128">
        <w:tc>
          <w:tcPr>
            <w:tcW w:w="662" w:type="dxa"/>
            <w:shd w:val="clear" w:color="auto" w:fill="F2DBDB" w:themeFill="accent2" w:themeFillTint="33"/>
          </w:tcPr>
          <w:p w14:paraId="4B6EFB1E" w14:textId="77777777" w:rsidR="00577A04" w:rsidRPr="0037182A" w:rsidRDefault="00577A04" w:rsidP="00FE5FBC">
            <w:pPr>
              <w:spacing w:before="120" w:after="120" w:line="276" w:lineRule="auto"/>
              <w:rPr>
                <w:rFonts w:ascii="Trebuchet MS" w:hAnsi="Trebuchet MS"/>
                <w:b/>
                <w:bCs/>
                <w:sz w:val="24"/>
                <w:szCs w:val="24"/>
                <w:lang w:val="en-US"/>
              </w:rPr>
            </w:pPr>
          </w:p>
        </w:tc>
        <w:tc>
          <w:tcPr>
            <w:tcW w:w="1677" w:type="dxa"/>
            <w:shd w:val="clear" w:color="auto" w:fill="F2DBDB" w:themeFill="accent2" w:themeFillTint="33"/>
          </w:tcPr>
          <w:p w14:paraId="7BA496A5" w14:textId="77777777" w:rsidR="00577A04" w:rsidRPr="0037182A" w:rsidRDefault="00577A04" w:rsidP="00FE5FBC">
            <w:pPr>
              <w:spacing w:before="120" w:after="120" w:line="276" w:lineRule="auto"/>
              <w:rPr>
                <w:rFonts w:ascii="Trebuchet MS" w:hAnsi="Trebuchet MS"/>
                <w:sz w:val="24"/>
                <w:szCs w:val="24"/>
                <w:lang w:val="en-US"/>
              </w:rPr>
            </w:pPr>
          </w:p>
        </w:tc>
        <w:tc>
          <w:tcPr>
            <w:tcW w:w="654" w:type="dxa"/>
            <w:shd w:val="clear" w:color="auto" w:fill="F2DBDB" w:themeFill="accent2" w:themeFillTint="33"/>
          </w:tcPr>
          <w:p w14:paraId="74343598" w14:textId="77777777" w:rsidR="00577A04" w:rsidRPr="0037182A" w:rsidRDefault="00577A04" w:rsidP="00FE5FBC">
            <w:pPr>
              <w:spacing w:before="120" w:after="120" w:line="276" w:lineRule="auto"/>
              <w:rPr>
                <w:rFonts w:ascii="Trebuchet MS" w:hAnsi="Trebuchet MS"/>
                <w:sz w:val="24"/>
                <w:szCs w:val="24"/>
                <w:lang w:val="en-US"/>
              </w:rPr>
            </w:pPr>
          </w:p>
        </w:tc>
        <w:tc>
          <w:tcPr>
            <w:tcW w:w="4680" w:type="dxa"/>
            <w:shd w:val="clear" w:color="auto" w:fill="F2DBDB" w:themeFill="accent2" w:themeFillTint="33"/>
          </w:tcPr>
          <w:p w14:paraId="11F8F997" w14:textId="77777777" w:rsidR="00577A04" w:rsidRPr="0037182A" w:rsidRDefault="00577A04" w:rsidP="00FE5FBC">
            <w:pPr>
              <w:spacing w:before="120" w:after="120" w:line="276" w:lineRule="auto"/>
              <w:rPr>
                <w:rFonts w:ascii="Trebuchet MS" w:hAnsi="Trebuchet MS"/>
                <w:sz w:val="24"/>
                <w:szCs w:val="24"/>
                <w:lang w:val="en-US"/>
              </w:rPr>
            </w:pPr>
            <w:r w:rsidRPr="0037182A">
              <w:rPr>
                <w:rFonts w:ascii="Trebuchet MS" w:hAnsi="Trebuchet MS"/>
                <w:b/>
                <w:bCs/>
                <w:sz w:val="24"/>
                <w:szCs w:val="24"/>
                <w:lang w:val="en-US"/>
              </w:rPr>
              <w:t>ADMINISTRATIVE COMPLIANCE</w:t>
            </w:r>
          </w:p>
        </w:tc>
        <w:tc>
          <w:tcPr>
            <w:tcW w:w="658" w:type="dxa"/>
            <w:shd w:val="clear" w:color="auto" w:fill="F2DBDB" w:themeFill="accent2" w:themeFillTint="33"/>
          </w:tcPr>
          <w:p w14:paraId="178BC297" w14:textId="77777777" w:rsidR="00577A04" w:rsidRPr="0037182A" w:rsidRDefault="00577A04" w:rsidP="00FE5FBC">
            <w:pPr>
              <w:spacing w:before="120" w:after="120" w:line="276" w:lineRule="auto"/>
              <w:rPr>
                <w:rFonts w:ascii="Trebuchet MS" w:hAnsi="Trebuchet MS"/>
                <w:sz w:val="24"/>
                <w:szCs w:val="24"/>
                <w:lang w:val="en-US"/>
              </w:rPr>
            </w:pPr>
          </w:p>
        </w:tc>
        <w:tc>
          <w:tcPr>
            <w:tcW w:w="540" w:type="dxa"/>
            <w:shd w:val="clear" w:color="auto" w:fill="F2DBDB" w:themeFill="accent2" w:themeFillTint="33"/>
          </w:tcPr>
          <w:p w14:paraId="67B4DF30" w14:textId="77777777" w:rsidR="00577A04" w:rsidRPr="0037182A" w:rsidRDefault="00577A04" w:rsidP="00FE5FBC">
            <w:pPr>
              <w:spacing w:before="120" w:after="120" w:line="276" w:lineRule="auto"/>
              <w:rPr>
                <w:rFonts w:ascii="Trebuchet MS" w:hAnsi="Trebuchet MS"/>
                <w:sz w:val="24"/>
                <w:szCs w:val="24"/>
                <w:lang w:val="en-US"/>
              </w:rPr>
            </w:pPr>
          </w:p>
        </w:tc>
        <w:tc>
          <w:tcPr>
            <w:tcW w:w="548" w:type="dxa"/>
            <w:shd w:val="clear" w:color="auto" w:fill="F2DBDB" w:themeFill="accent2" w:themeFillTint="33"/>
          </w:tcPr>
          <w:p w14:paraId="20E32774" w14:textId="77777777" w:rsidR="00577A04" w:rsidRPr="0037182A" w:rsidRDefault="00577A04" w:rsidP="00FE5FBC">
            <w:pPr>
              <w:spacing w:before="120" w:after="120" w:line="276" w:lineRule="auto"/>
              <w:rPr>
                <w:rFonts w:ascii="Trebuchet MS" w:hAnsi="Trebuchet MS"/>
                <w:sz w:val="24"/>
                <w:szCs w:val="24"/>
                <w:lang w:val="en-US"/>
              </w:rPr>
            </w:pPr>
          </w:p>
        </w:tc>
        <w:tc>
          <w:tcPr>
            <w:tcW w:w="3305" w:type="dxa"/>
            <w:shd w:val="clear" w:color="auto" w:fill="F2DBDB" w:themeFill="accent2" w:themeFillTint="33"/>
          </w:tcPr>
          <w:p w14:paraId="456D6003" w14:textId="77777777" w:rsidR="00577A04" w:rsidRPr="0037182A" w:rsidRDefault="00577A04" w:rsidP="00FE5FBC">
            <w:pPr>
              <w:spacing w:before="120" w:after="120" w:line="276" w:lineRule="auto"/>
              <w:rPr>
                <w:rFonts w:ascii="Trebuchet MS" w:hAnsi="Trebuchet MS"/>
                <w:sz w:val="24"/>
                <w:szCs w:val="24"/>
                <w:lang w:val="en-US"/>
              </w:rPr>
            </w:pPr>
          </w:p>
        </w:tc>
      </w:tr>
      <w:tr w:rsidR="00B35A07" w:rsidRPr="00297351" w14:paraId="03A37338" w14:textId="77777777" w:rsidTr="00C02128">
        <w:tc>
          <w:tcPr>
            <w:tcW w:w="662" w:type="dxa"/>
            <w:vMerge w:val="restart"/>
            <w:vAlign w:val="center"/>
          </w:tcPr>
          <w:p w14:paraId="4A723F1E" w14:textId="77777777" w:rsidR="00577A04" w:rsidRPr="0037182A" w:rsidRDefault="00577A04"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1</w:t>
            </w:r>
          </w:p>
        </w:tc>
        <w:tc>
          <w:tcPr>
            <w:tcW w:w="1677" w:type="dxa"/>
            <w:vMerge w:val="restart"/>
            <w:vAlign w:val="center"/>
          </w:tcPr>
          <w:p w14:paraId="1BEC33A6" w14:textId="77777777" w:rsidR="00577A04" w:rsidRPr="0037182A" w:rsidRDefault="00577A04" w:rsidP="00F208E9">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Application admissibility</w:t>
            </w:r>
          </w:p>
        </w:tc>
        <w:tc>
          <w:tcPr>
            <w:tcW w:w="654" w:type="dxa"/>
            <w:vAlign w:val="center"/>
          </w:tcPr>
          <w:p w14:paraId="4F86214C" w14:textId="77777777" w:rsidR="00577A04" w:rsidRPr="0037182A" w:rsidRDefault="00577A04" w:rsidP="007C2696">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A1</w:t>
            </w:r>
          </w:p>
        </w:tc>
        <w:tc>
          <w:tcPr>
            <w:tcW w:w="4680" w:type="dxa"/>
          </w:tcPr>
          <w:p w14:paraId="67B85113" w14:textId="77777777" w:rsidR="00577A04" w:rsidRPr="0037182A" w:rsidRDefault="00577A04" w:rsidP="00DA2632">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The Application Form has been submitted in due time (the document is registered at the Joint Secretariat or post-stamped before the deadline) </w:t>
            </w:r>
          </w:p>
        </w:tc>
        <w:tc>
          <w:tcPr>
            <w:tcW w:w="658" w:type="dxa"/>
            <w:vAlign w:val="center"/>
          </w:tcPr>
          <w:p w14:paraId="250B3865" w14:textId="77777777" w:rsidR="00577A04" w:rsidRPr="0037182A" w:rsidRDefault="00577A04" w:rsidP="00E66768">
            <w:pPr>
              <w:spacing w:after="200" w:line="276" w:lineRule="auto"/>
              <w:rPr>
                <w:rFonts w:ascii="Trebuchet MS" w:hAnsi="Trebuchet MS"/>
                <w:sz w:val="24"/>
                <w:lang w:val="en-US"/>
              </w:rPr>
            </w:pPr>
          </w:p>
        </w:tc>
        <w:tc>
          <w:tcPr>
            <w:tcW w:w="540" w:type="dxa"/>
            <w:vAlign w:val="center"/>
          </w:tcPr>
          <w:p w14:paraId="3A7F4326" w14:textId="77777777" w:rsidR="00577A04" w:rsidRPr="0037182A" w:rsidRDefault="00577A04" w:rsidP="00FE5FBC">
            <w:pPr>
              <w:spacing w:before="120" w:after="120" w:line="276" w:lineRule="auto"/>
              <w:jc w:val="center"/>
              <w:rPr>
                <w:rFonts w:ascii="Trebuchet MS" w:hAnsi="Trebuchet MS"/>
                <w:sz w:val="24"/>
                <w:szCs w:val="24"/>
                <w:lang w:val="en-US"/>
              </w:rPr>
            </w:pPr>
          </w:p>
        </w:tc>
        <w:tc>
          <w:tcPr>
            <w:tcW w:w="548" w:type="dxa"/>
            <w:shd w:val="clear" w:color="auto" w:fill="BFBFBF" w:themeFill="background1" w:themeFillShade="BF"/>
            <w:vAlign w:val="center"/>
          </w:tcPr>
          <w:p w14:paraId="3F3FD515" w14:textId="77777777" w:rsidR="00577A04" w:rsidRPr="0037182A" w:rsidRDefault="00577A04" w:rsidP="00FE5FBC">
            <w:pPr>
              <w:spacing w:before="120" w:after="120" w:line="276" w:lineRule="auto"/>
              <w:jc w:val="both"/>
              <w:rPr>
                <w:rFonts w:ascii="Trebuchet MS" w:hAnsi="Trebuchet MS"/>
                <w:sz w:val="24"/>
                <w:szCs w:val="24"/>
                <w:lang w:val="en-US"/>
              </w:rPr>
            </w:pPr>
          </w:p>
        </w:tc>
        <w:tc>
          <w:tcPr>
            <w:tcW w:w="3305" w:type="dxa"/>
            <w:shd w:val="clear" w:color="auto" w:fill="BFBFBF" w:themeFill="background1" w:themeFillShade="BF"/>
          </w:tcPr>
          <w:p w14:paraId="0EDE5D06" w14:textId="77777777" w:rsidR="00577A04" w:rsidRPr="0037182A" w:rsidRDefault="00577A04" w:rsidP="00FE5FBC">
            <w:pPr>
              <w:spacing w:before="120" w:after="120" w:line="276" w:lineRule="auto"/>
              <w:rPr>
                <w:rFonts w:ascii="Trebuchet MS" w:hAnsi="Trebuchet MS"/>
                <w:sz w:val="24"/>
                <w:szCs w:val="24"/>
                <w:lang w:val="en-US"/>
              </w:rPr>
            </w:pPr>
          </w:p>
        </w:tc>
      </w:tr>
      <w:tr w:rsidR="00B35A07" w:rsidRPr="00297351" w14:paraId="01037FDF" w14:textId="77777777" w:rsidTr="00C02128">
        <w:tc>
          <w:tcPr>
            <w:tcW w:w="662" w:type="dxa"/>
            <w:vMerge/>
            <w:vAlign w:val="center"/>
          </w:tcPr>
          <w:p w14:paraId="3087DC20" w14:textId="77777777" w:rsidR="00577A04" w:rsidRPr="0042649A" w:rsidRDefault="00577A04" w:rsidP="00FE5FBC">
            <w:pPr>
              <w:spacing w:before="120" w:after="120" w:line="276" w:lineRule="auto"/>
              <w:jc w:val="center"/>
              <w:rPr>
                <w:rFonts w:ascii="Trebuchet MS" w:hAnsi="Trebuchet MS"/>
                <w:sz w:val="24"/>
                <w:szCs w:val="24"/>
                <w:lang w:val="en-US"/>
              </w:rPr>
            </w:pPr>
          </w:p>
        </w:tc>
        <w:tc>
          <w:tcPr>
            <w:tcW w:w="1677" w:type="dxa"/>
            <w:vMerge/>
            <w:vAlign w:val="center"/>
          </w:tcPr>
          <w:p w14:paraId="6714749D" w14:textId="77777777" w:rsidR="00577A04" w:rsidRPr="0042649A" w:rsidRDefault="00577A04" w:rsidP="00F208E9">
            <w:pPr>
              <w:spacing w:before="120" w:after="120" w:line="276" w:lineRule="auto"/>
              <w:jc w:val="both"/>
              <w:rPr>
                <w:rFonts w:ascii="Trebuchet MS" w:hAnsi="Trebuchet MS"/>
                <w:sz w:val="24"/>
                <w:szCs w:val="24"/>
                <w:lang w:val="en-US"/>
              </w:rPr>
            </w:pPr>
          </w:p>
        </w:tc>
        <w:tc>
          <w:tcPr>
            <w:tcW w:w="654" w:type="dxa"/>
            <w:vAlign w:val="center"/>
          </w:tcPr>
          <w:p w14:paraId="16CAA5B2" w14:textId="77777777" w:rsidR="00577A04" w:rsidRPr="0042649A" w:rsidRDefault="00577A04" w:rsidP="007C2696">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A2</w:t>
            </w:r>
          </w:p>
        </w:tc>
        <w:tc>
          <w:tcPr>
            <w:tcW w:w="4680" w:type="dxa"/>
          </w:tcPr>
          <w:p w14:paraId="77435E66" w14:textId="1F1D72E5" w:rsidR="00577A04" w:rsidRPr="0042649A" w:rsidRDefault="00577A04" w:rsidP="000F2EA5">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 xml:space="preserve">The identification details are clearly stated on the outside of the sealed package </w:t>
            </w:r>
          </w:p>
        </w:tc>
        <w:tc>
          <w:tcPr>
            <w:tcW w:w="658" w:type="dxa"/>
            <w:vAlign w:val="center"/>
          </w:tcPr>
          <w:p w14:paraId="6E896CDB" w14:textId="77777777" w:rsidR="00577A04" w:rsidRPr="0042649A" w:rsidRDefault="00577A04" w:rsidP="00E66768">
            <w:pPr>
              <w:spacing w:after="200" w:line="276" w:lineRule="auto"/>
              <w:rPr>
                <w:rFonts w:ascii="Trebuchet MS" w:hAnsi="Trebuchet MS"/>
                <w:sz w:val="24"/>
                <w:lang w:val="en-US"/>
              </w:rPr>
            </w:pPr>
          </w:p>
        </w:tc>
        <w:tc>
          <w:tcPr>
            <w:tcW w:w="540" w:type="dxa"/>
            <w:vAlign w:val="center"/>
          </w:tcPr>
          <w:p w14:paraId="29220CDD" w14:textId="77777777" w:rsidR="00577A04" w:rsidRPr="0042649A" w:rsidRDefault="00577A04" w:rsidP="00FE5FBC">
            <w:pPr>
              <w:spacing w:before="120" w:after="120" w:line="276" w:lineRule="auto"/>
              <w:jc w:val="center"/>
              <w:rPr>
                <w:rFonts w:ascii="Trebuchet MS" w:hAnsi="Trebuchet MS"/>
                <w:sz w:val="24"/>
                <w:szCs w:val="24"/>
                <w:lang w:val="en-US"/>
              </w:rPr>
            </w:pPr>
          </w:p>
        </w:tc>
        <w:tc>
          <w:tcPr>
            <w:tcW w:w="548" w:type="dxa"/>
            <w:shd w:val="clear" w:color="auto" w:fill="BFBFBF" w:themeFill="background1" w:themeFillShade="BF"/>
            <w:vAlign w:val="center"/>
          </w:tcPr>
          <w:p w14:paraId="1A544524" w14:textId="77777777" w:rsidR="00577A04" w:rsidRPr="0042649A" w:rsidRDefault="00577A04" w:rsidP="00FE5FBC">
            <w:pPr>
              <w:spacing w:before="120" w:after="120" w:line="276" w:lineRule="auto"/>
              <w:jc w:val="both"/>
              <w:rPr>
                <w:rFonts w:ascii="Trebuchet MS" w:hAnsi="Trebuchet MS"/>
                <w:sz w:val="24"/>
                <w:szCs w:val="24"/>
                <w:lang w:val="en-US"/>
              </w:rPr>
            </w:pPr>
          </w:p>
        </w:tc>
        <w:tc>
          <w:tcPr>
            <w:tcW w:w="3305" w:type="dxa"/>
            <w:shd w:val="clear" w:color="auto" w:fill="BFBFBF" w:themeFill="background1" w:themeFillShade="BF"/>
          </w:tcPr>
          <w:p w14:paraId="2DED3B2A" w14:textId="77777777" w:rsidR="00577A04" w:rsidRPr="0042649A" w:rsidRDefault="00577A04" w:rsidP="00FE5FBC">
            <w:pPr>
              <w:spacing w:before="120" w:after="120" w:line="276" w:lineRule="auto"/>
              <w:rPr>
                <w:rFonts w:ascii="Trebuchet MS" w:hAnsi="Trebuchet MS"/>
                <w:sz w:val="24"/>
                <w:szCs w:val="24"/>
                <w:lang w:val="en-US"/>
              </w:rPr>
            </w:pPr>
          </w:p>
        </w:tc>
      </w:tr>
      <w:tr w:rsidR="00B35A07" w:rsidRPr="00297351" w14:paraId="49C46F72" w14:textId="77777777" w:rsidTr="00C02128">
        <w:tc>
          <w:tcPr>
            <w:tcW w:w="662" w:type="dxa"/>
            <w:vMerge/>
            <w:vAlign w:val="center"/>
          </w:tcPr>
          <w:p w14:paraId="7E4D37AB" w14:textId="77777777" w:rsidR="00577A04" w:rsidRPr="0042649A" w:rsidRDefault="00577A04" w:rsidP="00FE5FBC">
            <w:pPr>
              <w:spacing w:before="120" w:after="120" w:line="276" w:lineRule="auto"/>
              <w:jc w:val="center"/>
              <w:rPr>
                <w:rFonts w:ascii="Trebuchet MS" w:hAnsi="Trebuchet MS"/>
                <w:sz w:val="24"/>
                <w:szCs w:val="24"/>
                <w:lang w:val="en-US"/>
              </w:rPr>
            </w:pPr>
          </w:p>
        </w:tc>
        <w:tc>
          <w:tcPr>
            <w:tcW w:w="1677" w:type="dxa"/>
            <w:vMerge/>
            <w:vAlign w:val="center"/>
          </w:tcPr>
          <w:p w14:paraId="735D9B06" w14:textId="77777777" w:rsidR="00577A04" w:rsidRPr="0042649A" w:rsidRDefault="00577A04" w:rsidP="00F208E9">
            <w:pPr>
              <w:spacing w:before="120" w:after="120" w:line="276" w:lineRule="auto"/>
              <w:jc w:val="both"/>
              <w:rPr>
                <w:rFonts w:ascii="Trebuchet MS" w:hAnsi="Trebuchet MS"/>
                <w:sz w:val="24"/>
                <w:szCs w:val="24"/>
                <w:lang w:val="en-US"/>
              </w:rPr>
            </w:pPr>
          </w:p>
        </w:tc>
        <w:tc>
          <w:tcPr>
            <w:tcW w:w="654" w:type="dxa"/>
            <w:vAlign w:val="center"/>
          </w:tcPr>
          <w:p w14:paraId="69111CF4" w14:textId="77777777" w:rsidR="00577A04" w:rsidRPr="0042649A" w:rsidRDefault="00577A04" w:rsidP="007C2696">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A3</w:t>
            </w:r>
          </w:p>
        </w:tc>
        <w:tc>
          <w:tcPr>
            <w:tcW w:w="4680" w:type="dxa"/>
          </w:tcPr>
          <w:p w14:paraId="5090AC82" w14:textId="77777777" w:rsidR="00B46F05" w:rsidRPr="0042649A" w:rsidRDefault="00577A04" w:rsidP="0084671A">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One original hard-copy paper version, one paper duplicate and one electronic version of the completed application form and annexes are provided in sealed package</w:t>
            </w:r>
            <w:r w:rsidR="00570F0B">
              <w:rPr>
                <w:rFonts w:ascii="Trebuchet MS" w:hAnsi="Trebuchet MS"/>
                <w:sz w:val="24"/>
                <w:szCs w:val="24"/>
                <w:lang w:val="en-US"/>
              </w:rPr>
              <w:t xml:space="preserve"> </w:t>
            </w:r>
          </w:p>
        </w:tc>
        <w:tc>
          <w:tcPr>
            <w:tcW w:w="658" w:type="dxa"/>
            <w:vAlign w:val="center"/>
          </w:tcPr>
          <w:p w14:paraId="5936D855" w14:textId="77777777" w:rsidR="00577A04" w:rsidRPr="0042649A" w:rsidRDefault="00577A04" w:rsidP="00E66768">
            <w:pPr>
              <w:spacing w:after="200" w:line="276" w:lineRule="auto"/>
              <w:rPr>
                <w:rFonts w:ascii="Trebuchet MS" w:hAnsi="Trebuchet MS"/>
                <w:sz w:val="24"/>
                <w:lang w:val="en-US"/>
              </w:rPr>
            </w:pPr>
          </w:p>
        </w:tc>
        <w:tc>
          <w:tcPr>
            <w:tcW w:w="540" w:type="dxa"/>
            <w:vAlign w:val="center"/>
          </w:tcPr>
          <w:p w14:paraId="28161E4E" w14:textId="77777777" w:rsidR="00577A04" w:rsidRPr="0042649A" w:rsidRDefault="00577A04" w:rsidP="00FE5FBC">
            <w:pPr>
              <w:spacing w:before="120" w:after="120" w:line="276" w:lineRule="auto"/>
              <w:jc w:val="center"/>
              <w:rPr>
                <w:rFonts w:ascii="Trebuchet MS" w:hAnsi="Trebuchet MS"/>
                <w:sz w:val="24"/>
                <w:szCs w:val="24"/>
                <w:lang w:val="en-US"/>
              </w:rPr>
            </w:pPr>
          </w:p>
        </w:tc>
        <w:tc>
          <w:tcPr>
            <w:tcW w:w="548" w:type="dxa"/>
            <w:shd w:val="clear" w:color="auto" w:fill="BFBFBF" w:themeFill="background1" w:themeFillShade="BF"/>
            <w:vAlign w:val="center"/>
          </w:tcPr>
          <w:p w14:paraId="73955F9D" w14:textId="77777777" w:rsidR="00577A04" w:rsidRPr="0042649A" w:rsidRDefault="00577A04" w:rsidP="00FE5FBC">
            <w:pPr>
              <w:spacing w:before="120" w:after="120" w:line="276" w:lineRule="auto"/>
              <w:jc w:val="both"/>
              <w:rPr>
                <w:rFonts w:ascii="Trebuchet MS" w:hAnsi="Trebuchet MS"/>
                <w:sz w:val="24"/>
                <w:szCs w:val="24"/>
                <w:lang w:val="en-US"/>
              </w:rPr>
            </w:pPr>
          </w:p>
        </w:tc>
        <w:tc>
          <w:tcPr>
            <w:tcW w:w="3305" w:type="dxa"/>
            <w:shd w:val="clear" w:color="auto" w:fill="BFBFBF" w:themeFill="background1" w:themeFillShade="BF"/>
          </w:tcPr>
          <w:p w14:paraId="4481FC9A" w14:textId="77777777" w:rsidR="00577A04" w:rsidRPr="0042649A" w:rsidRDefault="00577A04" w:rsidP="00FE5FBC">
            <w:pPr>
              <w:spacing w:before="120" w:after="120" w:line="276" w:lineRule="auto"/>
              <w:rPr>
                <w:rFonts w:ascii="Trebuchet MS" w:hAnsi="Trebuchet MS"/>
                <w:sz w:val="24"/>
                <w:szCs w:val="24"/>
                <w:lang w:val="en-US"/>
              </w:rPr>
            </w:pPr>
          </w:p>
        </w:tc>
      </w:tr>
      <w:tr w:rsidR="00B35A07" w:rsidRPr="00297351" w14:paraId="5A43EA36" w14:textId="77777777" w:rsidTr="00C02128">
        <w:tc>
          <w:tcPr>
            <w:tcW w:w="662" w:type="dxa"/>
            <w:vMerge/>
            <w:vAlign w:val="center"/>
          </w:tcPr>
          <w:p w14:paraId="0FF4378B" w14:textId="77777777" w:rsidR="00577A04" w:rsidRPr="0042649A" w:rsidRDefault="00577A04" w:rsidP="00FE5FBC">
            <w:pPr>
              <w:spacing w:before="120" w:after="120" w:line="276" w:lineRule="auto"/>
              <w:jc w:val="center"/>
              <w:rPr>
                <w:rFonts w:ascii="Trebuchet MS" w:hAnsi="Trebuchet MS"/>
                <w:sz w:val="24"/>
                <w:szCs w:val="24"/>
                <w:lang w:val="en-US"/>
              </w:rPr>
            </w:pPr>
          </w:p>
        </w:tc>
        <w:tc>
          <w:tcPr>
            <w:tcW w:w="1677" w:type="dxa"/>
            <w:vMerge/>
            <w:vAlign w:val="center"/>
          </w:tcPr>
          <w:p w14:paraId="27037BC8" w14:textId="77777777" w:rsidR="00577A04" w:rsidRPr="0042649A" w:rsidRDefault="00577A04" w:rsidP="00F208E9">
            <w:pPr>
              <w:spacing w:before="120" w:after="120" w:line="276" w:lineRule="auto"/>
              <w:jc w:val="both"/>
              <w:rPr>
                <w:rFonts w:ascii="Trebuchet MS" w:hAnsi="Trebuchet MS"/>
                <w:sz w:val="24"/>
                <w:szCs w:val="24"/>
                <w:lang w:val="en-US"/>
              </w:rPr>
            </w:pPr>
          </w:p>
        </w:tc>
        <w:tc>
          <w:tcPr>
            <w:tcW w:w="654" w:type="dxa"/>
            <w:vAlign w:val="center"/>
          </w:tcPr>
          <w:p w14:paraId="4BB0688B" w14:textId="77777777" w:rsidR="00577A04" w:rsidRPr="0042649A" w:rsidRDefault="00577A04" w:rsidP="007C2696">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A4</w:t>
            </w:r>
          </w:p>
        </w:tc>
        <w:tc>
          <w:tcPr>
            <w:tcW w:w="4680" w:type="dxa"/>
          </w:tcPr>
          <w:p w14:paraId="49A781E0" w14:textId="77777777" w:rsidR="00577A04" w:rsidRPr="0042649A" w:rsidRDefault="00577A04" w:rsidP="00E74FCE">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 xml:space="preserve">The annexes </w:t>
            </w:r>
            <w:r w:rsidR="00E74FCE" w:rsidRPr="0042649A">
              <w:rPr>
                <w:rFonts w:ascii="Trebuchet MS" w:hAnsi="Trebuchet MS"/>
                <w:sz w:val="24"/>
                <w:szCs w:val="24"/>
                <w:lang w:val="en-US"/>
              </w:rPr>
              <w:t xml:space="preserve">to the application form </w:t>
            </w:r>
            <w:r w:rsidRPr="0042649A">
              <w:rPr>
                <w:rFonts w:ascii="Trebuchet MS" w:hAnsi="Trebuchet MS"/>
                <w:sz w:val="24"/>
                <w:szCs w:val="24"/>
                <w:lang w:val="en-US"/>
              </w:rPr>
              <w:t xml:space="preserve">are signed and stamped by the legal representative of the lead </w:t>
            </w:r>
            <w:r w:rsidR="00E74FCE" w:rsidRPr="0042649A">
              <w:rPr>
                <w:rFonts w:ascii="Trebuchet MS" w:hAnsi="Trebuchet MS"/>
                <w:sz w:val="24"/>
                <w:szCs w:val="24"/>
                <w:lang w:val="en-US"/>
              </w:rPr>
              <w:t xml:space="preserve">beneficiary or of the beneficiary to which the annex refers </w:t>
            </w:r>
            <w:r w:rsidR="00433FE1" w:rsidRPr="0042649A">
              <w:rPr>
                <w:rFonts w:ascii="Trebuchet MS" w:hAnsi="Trebuchet MS"/>
                <w:sz w:val="24"/>
                <w:szCs w:val="24"/>
                <w:lang w:val="en-US"/>
              </w:rPr>
              <w:t xml:space="preserve">/ </w:t>
            </w:r>
            <w:r w:rsidRPr="0042649A">
              <w:rPr>
                <w:rFonts w:ascii="Trebuchet MS" w:hAnsi="Trebuchet MS"/>
                <w:sz w:val="24"/>
                <w:szCs w:val="24"/>
                <w:lang w:val="en-US"/>
              </w:rPr>
              <w:t>or by an empowered person (a letter of empowerment will be attached) wherever this is requested by the standard form.</w:t>
            </w:r>
          </w:p>
        </w:tc>
        <w:tc>
          <w:tcPr>
            <w:tcW w:w="658" w:type="dxa"/>
            <w:vAlign w:val="center"/>
          </w:tcPr>
          <w:p w14:paraId="3A2E3F00" w14:textId="77777777" w:rsidR="00577A04" w:rsidRPr="0042649A" w:rsidRDefault="00577A04" w:rsidP="00E66768">
            <w:pPr>
              <w:spacing w:after="200" w:line="276" w:lineRule="auto"/>
              <w:rPr>
                <w:rFonts w:ascii="Trebuchet MS" w:hAnsi="Trebuchet MS"/>
                <w:sz w:val="24"/>
                <w:lang w:val="en-US"/>
              </w:rPr>
            </w:pPr>
          </w:p>
        </w:tc>
        <w:tc>
          <w:tcPr>
            <w:tcW w:w="540" w:type="dxa"/>
            <w:vAlign w:val="center"/>
          </w:tcPr>
          <w:p w14:paraId="1B33A790" w14:textId="77777777" w:rsidR="00577A04" w:rsidRPr="0042649A" w:rsidRDefault="00577A04" w:rsidP="00FE5FBC">
            <w:pPr>
              <w:spacing w:before="120" w:after="120" w:line="276" w:lineRule="auto"/>
              <w:jc w:val="center"/>
              <w:rPr>
                <w:rFonts w:ascii="Trebuchet MS" w:hAnsi="Trebuchet MS"/>
                <w:sz w:val="24"/>
                <w:szCs w:val="24"/>
                <w:lang w:val="en-US"/>
              </w:rPr>
            </w:pPr>
          </w:p>
        </w:tc>
        <w:tc>
          <w:tcPr>
            <w:tcW w:w="548" w:type="dxa"/>
            <w:shd w:val="clear" w:color="auto" w:fill="BFBFBF" w:themeFill="background1" w:themeFillShade="BF"/>
            <w:vAlign w:val="center"/>
          </w:tcPr>
          <w:p w14:paraId="27AFFA82" w14:textId="77777777" w:rsidR="00577A04" w:rsidRPr="0042649A" w:rsidRDefault="00577A04" w:rsidP="00FE5FBC">
            <w:pPr>
              <w:spacing w:before="120" w:after="120" w:line="276" w:lineRule="auto"/>
              <w:jc w:val="both"/>
              <w:rPr>
                <w:rFonts w:ascii="Trebuchet MS" w:hAnsi="Trebuchet MS"/>
                <w:sz w:val="24"/>
                <w:szCs w:val="24"/>
                <w:lang w:val="en-US"/>
              </w:rPr>
            </w:pPr>
          </w:p>
        </w:tc>
        <w:tc>
          <w:tcPr>
            <w:tcW w:w="3305" w:type="dxa"/>
            <w:shd w:val="clear" w:color="auto" w:fill="BFBFBF" w:themeFill="background1" w:themeFillShade="BF"/>
          </w:tcPr>
          <w:p w14:paraId="252A13BC" w14:textId="77777777" w:rsidR="00577A04" w:rsidRPr="0042649A" w:rsidRDefault="00577A04" w:rsidP="00FE5FBC">
            <w:pPr>
              <w:spacing w:before="120" w:after="120" w:line="276" w:lineRule="auto"/>
              <w:rPr>
                <w:rFonts w:ascii="Trebuchet MS" w:hAnsi="Trebuchet MS"/>
                <w:sz w:val="24"/>
                <w:szCs w:val="24"/>
                <w:lang w:val="en-US"/>
              </w:rPr>
            </w:pPr>
          </w:p>
        </w:tc>
      </w:tr>
      <w:tr w:rsidR="00B35A07" w:rsidRPr="00297351" w14:paraId="6B844089" w14:textId="77777777" w:rsidTr="00C02128">
        <w:tc>
          <w:tcPr>
            <w:tcW w:w="662" w:type="dxa"/>
            <w:vMerge/>
            <w:vAlign w:val="center"/>
          </w:tcPr>
          <w:p w14:paraId="7A7D0E6D" w14:textId="77777777" w:rsidR="00577A04" w:rsidRPr="0042649A" w:rsidRDefault="00577A04" w:rsidP="00FE5FBC">
            <w:pPr>
              <w:spacing w:before="120" w:after="120" w:line="276" w:lineRule="auto"/>
              <w:jc w:val="center"/>
              <w:rPr>
                <w:rFonts w:ascii="Trebuchet MS" w:hAnsi="Trebuchet MS"/>
                <w:sz w:val="24"/>
                <w:szCs w:val="24"/>
                <w:lang w:val="en-US"/>
              </w:rPr>
            </w:pPr>
          </w:p>
        </w:tc>
        <w:tc>
          <w:tcPr>
            <w:tcW w:w="1677" w:type="dxa"/>
            <w:vMerge/>
            <w:vAlign w:val="center"/>
          </w:tcPr>
          <w:p w14:paraId="2A9F729F" w14:textId="77777777" w:rsidR="00577A04" w:rsidRPr="0042649A" w:rsidRDefault="00577A04" w:rsidP="00F208E9">
            <w:pPr>
              <w:spacing w:before="120" w:after="120" w:line="276" w:lineRule="auto"/>
              <w:jc w:val="both"/>
              <w:rPr>
                <w:rFonts w:ascii="Trebuchet MS" w:hAnsi="Trebuchet MS"/>
                <w:sz w:val="24"/>
                <w:szCs w:val="24"/>
                <w:lang w:val="en-US"/>
              </w:rPr>
            </w:pPr>
          </w:p>
        </w:tc>
        <w:tc>
          <w:tcPr>
            <w:tcW w:w="654" w:type="dxa"/>
            <w:vAlign w:val="center"/>
          </w:tcPr>
          <w:p w14:paraId="41FCFD87" w14:textId="47CD736D" w:rsidR="00577A04" w:rsidRPr="0042649A" w:rsidRDefault="00577A04" w:rsidP="007C2696">
            <w:pPr>
              <w:spacing w:before="120" w:after="120" w:line="276" w:lineRule="auto"/>
              <w:jc w:val="center"/>
              <w:rPr>
                <w:rFonts w:ascii="Trebuchet MS" w:hAnsi="Trebuchet MS"/>
                <w:sz w:val="24"/>
                <w:szCs w:val="24"/>
                <w:lang w:val="en-US"/>
              </w:rPr>
            </w:pPr>
          </w:p>
        </w:tc>
        <w:tc>
          <w:tcPr>
            <w:tcW w:w="4680" w:type="dxa"/>
          </w:tcPr>
          <w:p w14:paraId="2196EDA0" w14:textId="2FD1EF95" w:rsidR="00577A04" w:rsidRPr="0042649A" w:rsidRDefault="00577A04" w:rsidP="00F80B81">
            <w:pPr>
              <w:spacing w:before="120" w:after="120" w:line="276" w:lineRule="auto"/>
              <w:jc w:val="both"/>
              <w:rPr>
                <w:rFonts w:ascii="Trebuchet MS" w:hAnsi="Trebuchet MS"/>
                <w:sz w:val="24"/>
                <w:szCs w:val="24"/>
                <w:lang w:val="en-US"/>
              </w:rPr>
            </w:pPr>
          </w:p>
        </w:tc>
        <w:tc>
          <w:tcPr>
            <w:tcW w:w="658" w:type="dxa"/>
            <w:vAlign w:val="center"/>
          </w:tcPr>
          <w:p w14:paraId="3626D4D7" w14:textId="77777777" w:rsidR="00577A04" w:rsidRPr="0042649A" w:rsidRDefault="00577A04" w:rsidP="00E66768">
            <w:pPr>
              <w:spacing w:after="200" w:line="276" w:lineRule="auto"/>
              <w:rPr>
                <w:rFonts w:ascii="Trebuchet MS" w:hAnsi="Trebuchet MS"/>
                <w:sz w:val="24"/>
                <w:lang w:val="en-US"/>
              </w:rPr>
            </w:pPr>
          </w:p>
        </w:tc>
        <w:tc>
          <w:tcPr>
            <w:tcW w:w="540" w:type="dxa"/>
            <w:vAlign w:val="center"/>
          </w:tcPr>
          <w:p w14:paraId="0ABFFB0C" w14:textId="77777777" w:rsidR="00577A04" w:rsidRPr="0042649A" w:rsidRDefault="00577A04" w:rsidP="00FE5FBC">
            <w:pPr>
              <w:spacing w:before="120" w:after="120" w:line="276" w:lineRule="auto"/>
              <w:jc w:val="center"/>
              <w:rPr>
                <w:rFonts w:ascii="Trebuchet MS" w:hAnsi="Trebuchet MS"/>
                <w:sz w:val="24"/>
                <w:szCs w:val="24"/>
                <w:lang w:val="en-US"/>
              </w:rPr>
            </w:pPr>
          </w:p>
        </w:tc>
        <w:tc>
          <w:tcPr>
            <w:tcW w:w="548" w:type="dxa"/>
            <w:shd w:val="clear" w:color="auto" w:fill="BFBFBF" w:themeFill="background1" w:themeFillShade="BF"/>
            <w:vAlign w:val="center"/>
          </w:tcPr>
          <w:p w14:paraId="020EC505" w14:textId="77777777" w:rsidR="00577A04" w:rsidRPr="0042649A" w:rsidRDefault="00577A04" w:rsidP="00FE5FBC">
            <w:pPr>
              <w:spacing w:before="120" w:after="120" w:line="276" w:lineRule="auto"/>
              <w:jc w:val="both"/>
              <w:rPr>
                <w:rFonts w:ascii="Trebuchet MS" w:hAnsi="Trebuchet MS"/>
                <w:sz w:val="24"/>
                <w:szCs w:val="24"/>
                <w:lang w:val="en-US"/>
              </w:rPr>
            </w:pPr>
          </w:p>
        </w:tc>
        <w:tc>
          <w:tcPr>
            <w:tcW w:w="3305" w:type="dxa"/>
            <w:shd w:val="clear" w:color="auto" w:fill="BFBFBF" w:themeFill="background1" w:themeFillShade="BF"/>
          </w:tcPr>
          <w:p w14:paraId="0BA8F323" w14:textId="77777777" w:rsidR="00577A04" w:rsidRPr="0042649A" w:rsidRDefault="00577A04" w:rsidP="00FE5FBC">
            <w:pPr>
              <w:spacing w:before="120" w:after="120" w:line="276" w:lineRule="auto"/>
              <w:rPr>
                <w:rFonts w:ascii="Trebuchet MS" w:hAnsi="Trebuchet MS"/>
                <w:sz w:val="24"/>
                <w:szCs w:val="24"/>
                <w:lang w:val="en-US"/>
              </w:rPr>
            </w:pPr>
          </w:p>
        </w:tc>
      </w:tr>
      <w:tr w:rsidR="00F66108" w:rsidRPr="00297351" w14:paraId="1FE8637B" w14:textId="77777777" w:rsidTr="00C02128">
        <w:tc>
          <w:tcPr>
            <w:tcW w:w="662" w:type="dxa"/>
            <w:vAlign w:val="center"/>
          </w:tcPr>
          <w:p w14:paraId="4BACA8CB" w14:textId="77777777" w:rsidR="00F66108" w:rsidRPr="0042649A" w:rsidRDefault="00F66108" w:rsidP="00FE5FBC">
            <w:pPr>
              <w:spacing w:before="120" w:after="120"/>
              <w:jc w:val="center"/>
              <w:rPr>
                <w:rFonts w:ascii="Trebuchet MS" w:hAnsi="Trebuchet MS"/>
                <w:sz w:val="24"/>
                <w:szCs w:val="24"/>
                <w:lang w:val="en-US"/>
              </w:rPr>
            </w:pPr>
          </w:p>
        </w:tc>
        <w:tc>
          <w:tcPr>
            <w:tcW w:w="1677" w:type="dxa"/>
            <w:vAlign w:val="center"/>
          </w:tcPr>
          <w:p w14:paraId="39D446FE" w14:textId="77777777" w:rsidR="00F66108" w:rsidRPr="0042649A" w:rsidRDefault="00F66108" w:rsidP="00F208E9">
            <w:pPr>
              <w:spacing w:before="120" w:after="120"/>
              <w:jc w:val="both"/>
              <w:rPr>
                <w:rFonts w:ascii="Trebuchet MS" w:hAnsi="Trebuchet MS"/>
                <w:sz w:val="24"/>
                <w:szCs w:val="24"/>
                <w:lang w:val="en-US"/>
              </w:rPr>
            </w:pPr>
          </w:p>
        </w:tc>
        <w:tc>
          <w:tcPr>
            <w:tcW w:w="654" w:type="dxa"/>
            <w:vAlign w:val="center"/>
          </w:tcPr>
          <w:p w14:paraId="1FB4508C" w14:textId="23E0F428" w:rsidR="00F66108" w:rsidRPr="0042649A" w:rsidRDefault="00F66108" w:rsidP="007C2696">
            <w:pPr>
              <w:spacing w:before="120" w:after="120"/>
              <w:jc w:val="center"/>
              <w:rPr>
                <w:rFonts w:ascii="Trebuchet MS" w:hAnsi="Trebuchet MS"/>
                <w:sz w:val="24"/>
                <w:szCs w:val="24"/>
                <w:lang w:val="en-US"/>
              </w:rPr>
            </w:pPr>
          </w:p>
        </w:tc>
        <w:tc>
          <w:tcPr>
            <w:tcW w:w="4680" w:type="dxa"/>
          </w:tcPr>
          <w:p w14:paraId="6382CF44" w14:textId="080371E2" w:rsidR="00F66108" w:rsidRPr="0042649A" w:rsidRDefault="00F66108" w:rsidP="00DA2632">
            <w:pPr>
              <w:spacing w:before="120" w:after="120"/>
              <w:jc w:val="both"/>
              <w:rPr>
                <w:rFonts w:ascii="Trebuchet MS" w:hAnsi="Trebuchet MS"/>
                <w:sz w:val="24"/>
                <w:szCs w:val="24"/>
                <w:lang w:val="en-US"/>
              </w:rPr>
            </w:pPr>
          </w:p>
        </w:tc>
        <w:tc>
          <w:tcPr>
            <w:tcW w:w="658" w:type="dxa"/>
            <w:vAlign w:val="center"/>
          </w:tcPr>
          <w:p w14:paraId="2C565DB0" w14:textId="77777777" w:rsidR="00F66108" w:rsidRPr="0042649A" w:rsidRDefault="00F66108" w:rsidP="00E66768">
            <w:pPr>
              <w:rPr>
                <w:rFonts w:ascii="Trebuchet MS" w:hAnsi="Trebuchet MS"/>
                <w:sz w:val="24"/>
                <w:lang w:val="en-US"/>
              </w:rPr>
            </w:pPr>
          </w:p>
        </w:tc>
        <w:tc>
          <w:tcPr>
            <w:tcW w:w="540" w:type="dxa"/>
            <w:vAlign w:val="center"/>
          </w:tcPr>
          <w:p w14:paraId="0854F7B1" w14:textId="77777777" w:rsidR="00F66108" w:rsidRPr="0042649A" w:rsidRDefault="00F66108" w:rsidP="00FE5FBC">
            <w:pPr>
              <w:spacing w:before="120" w:after="120"/>
              <w:jc w:val="center"/>
              <w:rPr>
                <w:rFonts w:ascii="Trebuchet MS" w:hAnsi="Trebuchet MS"/>
                <w:sz w:val="24"/>
                <w:szCs w:val="24"/>
                <w:lang w:val="en-US"/>
              </w:rPr>
            </w:pPr>
          </w:p>
        </w:tc>
        <w:tc>
          <w:tcPr>
            <w:tcW w:w="548" w:type="dxa"/>
            <w:shd w:val="clear" w:color="auto" w:fill="BFBFBF" w:themeFill="background1" w:themeFillShade="BF"/>
            <w:vAlign w:val="center"/>
          </w:tcPr>
          <w:p w14:paraId="3EAEF11B" w14:textId="77777777" w:rsidR="00F66108" w:rsidRPr="0042649A" w:rsidRDefault="00F66108" w:rsidP="00FE5FBC">
            <w:pPr>
              <w:spacing w:before="120" w:after="120"/>
              <w:jc w:val="both"/>
              <w:rPr>
                <w:rFonts w:ascii="Trebuchet MS" w:hAnsi="Trebuchet MS"/>
                <w:sz w:val="24"/>
                <w:szCs w:val="24"/>
                <w:lang w:val="en-US"/>
              </w:rPr>
            </w:pPr>
          </w:p>
        </w:tc>
        <w:tc>
          <w:tcPr>
            <w:tcW w:w="3305" w:type="dxa"/>
            <w:shd w:val="clear" w:color="auto" w:fill="BFBFBF" w:themeFill="background1" w:themeFillShade="BF"/>
          </w:tcPr>
          <w:p w14:paraId="58646E4D" w14:textId="77777777" w:rsidR="00F66108" w:rsidRPr="0042649A" w:rsidRDefault="00F66108" w:rsidP="00FE5FBC">
            <w:pPr>
              <w:spacing w:before="120" w:after="120"/>
              <w:rPr>
                <w:rFonts w:ascii="Trebuchet MS" w:hAnsi="Trebuchet MS"/>
                <w:sz w:val="24"/>
                <w:szCs w:val="24"/>
                <w:lang w:val="en-US"/>
              </w:rPr>
            </w:pPr>
          </w:p>
        </w:tc>
      </w:tr>
      <w:tr w:rsidR="00CD1192" w:rsidRPr="00297351" w14:paraId="5197C408" w14:textId="77777777" w:rsidTr="00C02128">
        <w:tc>
          <w:tcPr>
            <w:tcW w:w="662" w:type="dxa"/>
            <w:vAlign w:val="center"/>
          </w:tcPr>
          <w:p w14:paraId="313D218D" w14:textId="77777777" w:rsidR="00CD1192" w:rsidRPr="0037182A" w:rsidRDefault="00CD1192" w:rsidP="00FE5FBC">
            <w:pPr>
              <w:spacing w:before="120" w:after="120"/>
              <w:jc w:val="center"/>
              <w:rPr>
                <w:rFonts w:ascii="Trebuchet MS" w:hAnsi="Trebuchet MS"/>
                <w:sz w:val="24"/>
                <w:szCs w:val="24"/>
                <w:lang w:val="en-US"/>
              </w:rPr>
            </w:pPr>
          </w:p>
        </w:tc>
        <w:tc>
          <w:tcPr>
            <w:tcW w:w="1677" w:type="dxa"/>
            <w:vAlign w:val="center"/>
          </w:tcPr>
          <w:p w14:paraId="113CFD16" w14:textId="77777777" w:rsidR="00CD1192" w:rsidRPr="0037182A" w:rsidRDefault="00CD1192" w:rsidP="00F208E9">
            <w:pPr>
              <w:spacing w:before="120" w:after="120"/>
              <w:jc w:val="both"/>
              <w:rPr>
                <w:rFonts w:ascii="Trebuchet MS" w:hAnsi="Trebuchet MS"/>
                <w:sz w:val="24"/>
                <w:szCs w:val="24"/>
                <w:lang w:val="en-US"/>
              </w:rPr>
            </w:pPr>
          </w:p>
        </w:tc>
        <w:tc>
          <w:tcPr>
            <w:tcW w:w="654" w:type="dxa"/>
            <w:vAlign w:val="center"/>
          </w:tcPr>
          <w:p w14:paraId="6BC5E6D1" w14:textId="0734AC4B" w:rsidR="00CD1192" w:rsidRPr="0037182A" w:rsidRDefault="00CD1192" w:rsidP="000F2EA5">
            <w:pPr>
              <w:spacing w:before="120" w:after="120"/>
              <w:jc w:val="center"/>
              <w:rPr>
                <w:rFonts w:ascii="Trebuchet MS" w:hAnsi="Trebuchet MS"/>
                <w:sz w:val="24"/>
                <w:szCs w:val="24"/>
                <w:lang w:val="en-US"/>
              </w:rPr>
            </w:pPr>
            <w:r>
              <w:rPr>
                <w:rFonts w:ascii="Trebuchet MS" w:hAnsi="Trebuchet MS"/>
                <w:sz w:val="24"/>
                <w:szCs w:val="24"/>
                <w:lang w:val="en-US"/>
              </w:rPr>
              <w:t>A</w:t>
            </w:r>
            <w:r w:rsidR="000F2EA5">
              <w:rPr>
                <w:rFonts w:ascii="Trebuchet MS" w:hAnsi="Trebuchet MS"/>
                <w:sz w:val="24"/>
                <w:szCs w:val="24"/>
                <w:lang w:val="en-US"/>
              </w:rPr>
              <w:t>5</w:t>
            </w:r>
          </w:p>
        </w:tc>
        <w:tc>
          <w:tcPr>
            <w:tcW w:w="4680" w:type="dxa"/>
            <w:vAlign w:val="center"/>
          </w:tcPr>
          <w:p w14:paraId="2234D81D" w14:textId="77777777" w:rsidR="00CD1192" w:rsidRPr="00CF71B0" w:rsidRDefault="00CD1192" w:rsidP="00FE5FBC">
            <w:pPr>
              <w:spacing w:before="120" w:after="120"/>
              <w:jc w:val="both"/>
            </w:pPr>
            <w:r w:rsidRPr="00CD1192">
              <w:rPr>
                <w:rFonts w:ascii="Trebuchet MS" w:hAnsi="Trebuchet MS"/>
                <w:sz w:val="24"/>
                <w:szCs w:val="24"/>
                <w:lang w:val="en-US"/>
              </w:rPr>
              <w:t>The correct standard templates are used for the Application Form and its annexes</w:t>
            </w:r>
            <w:r w:rsidR="00CF71B0">
              <w:rPr>
                <w:rFonts w:ascii="Trebuchet MS" w:hAnsi="Trebuchet MS"/>
                <w:sz w:val="24"/>
                <w:szCs w:val="24"/>
                <w:lang w:val="en-US"/>
              </w:rPr>
              <w:t>. In case the standard format of the budget is changed, the application will be rejected without requesting any clarifications.</w:t>
            </w:r>
          </w:p>
        </w:tc>
        <w:tc>
          <w:tcPr>
            <w:tcW w:w="658" w:type="dxa"/>
            <w:vAlign w:val="center"/>
          </w:tcPr>
          <w:p w14:paraId="6053917F" w14:textId="77777777" w:rsidR="00CD1192" w:rsidRPr="0037182A" w:rsidRDefault="00CD1192" w:rsidP="00E66768">
            <w:pPr>
              <w:rPr>
                <w:rFonts w:ascii="Trebuchet MS" w:hAnsi="Trebuchet MS"/>
                <w:sz w:val="24"/>
                <w:lang w:val="en-US"/>
              </w:rPr>
            </w:pPr>
          </w:p>
        </w:tc>
        <w:tc>
          <w:tcPr>
            <w:tcW w:w="540" w:type="dxa"/>
            <w:vAlign w:val="center"/>
          </w:tcPr>
          <w:p w14:paraId="0101A17D" w14:textId="77777777" w:rsidR="00CD1192" w:rsidRPr="0037182A" w:rsidRDefault="00CD1192" w:rsidP="00FE5FBC">
            <w:pPr>
              <w:spacing w:before="120" w:after="120"/>
              <w:jc w:val="center"/>
              <w:rPr>
                <w:rFonts w:ascii="Trebuchet MS" w:hAnsi="Trebuchet MS"/>
                <w:sz w:val="24"/>
                <w:szCs w:val="24"/>
                <w:lang w:val="en-US"/>
              </w:rPr>
            </w:pPr>
          </w:p>
        </w:tc>
        <w:tc>
          <w:tcPr>
            <w:tcW w:w="548" w:type="dxa"/>
            <w:shd w:val="clear" w:color="auto" w:fill="BFBFBF" w:themeFill="background1" w:themeFillShade="BF"/>
            <w:vAlign w:val="center"/>
          </w:tcPr>
          <w:p w14:paraId="369CDE8D" w14:textId="77777777" w:rsidR="00CD1192" w:rsidRPr="0037182A" w:rsidRDefault="00CD1192" w:rsidP="00FE5FBC">
            <w:pPr>
              <w:spacing w:before="120" w:after="120"/>
              <w:jc w:val="both"/>
              <w:rPr>
                <w:rFonts w:ascii="Trebuchet MS" w:hAnsi="Trebuchet MS"/>
                <w:sz w:val="24"/>
                <w:szCs w:val="24"/>
                <w:lang w:val="en-US"/>
              </w:rPr>
            </w:pPr>
          </w:p>
        </w:tc>
        <w:tc>
          <w:tcPr>
            <w:tcW w:w="3305" w:type="dxa"/>
            <w:shd w:val="clear" w:color="auto" w:fill="BFBFBF" w:themeFill="background1" w:themeFillShade="BF"/>
          </w:tcPr>
          <w:p w14:paraId="3B128C29" w14:textId="77777777" w:rsidR="00CD1192" w:rsidRPr="0037182A" w:rsidRDefault="00CD1192" w:rsidP="00FE5FBC">
            <w:pPr>
              <w:spacing w:before="120" w:after="120"/>
              <w:rPr>
                <w:rFonts w:ascii="Trebuchet MS" w:hAnsi="Trebuchet MS"/>
                <w:sz w:val="24"/>
                <w:szCs w:val="24"/>
                <w:lang w:val="en-US"/>
              </w:rPr>
            </w:pPr>
          </w:p>
        </w:tc>
      </w:tr>
      <w:tr w:rsidR="00B35A07" w:rsidRPr="00297351" w14:paraId="2676A564" w14:textId="77777777" w:rsidTr="00C02128">
        <w:tc>
          <w:tcPr>
            <w:tcW w:w="662" w:type="dxa"/>
            <w:vMerge w:val="restart"/>
            <w:vAlign w:val="center"/>
          </w:tcPr>
          <w:p w14:paraId="46483728" w14:textId="77777777" w:rsidR="00577A04" w:rsidRPr="0037182A" w:rsidRDefault="00577A04"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2</w:t>
            </w:r>
          </w:p>
          <w:p w14:paraId="5B78C19C" w14:textId="77777777" w:rsidR="00577A04" w:rsidRPr="0037182A" w:rsidRDefault="00577A04"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677" w:type="dxa"/>
            <w:vMerge w:val="restart"/>
            <w:vAlign w:val="center"/>
          </w:tcPr>
          <w:p w14:paraId="42A873D5" w14:textId="77777777" w:rsidR="00577A04" w:rsidRPr="0037182A" w:rsidRDefault="00577A04" w:rsidP="00F208E9">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The Application Form and its annexes are filled-in in English</w:t>
            </w:r>
          </w:p>
          <w:p w14:paraId="53709D60" w14:textId="77777777" w:rsidR="00577A04" w:rsidRPr="0037182A" w:rsidRDefault="00577A04" w:rsidP="00A904BA">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654" w:type="dxa"/>
            <w:vAlign w:val="center"/>
          </w:tcPr>
          <w:p w14:paraId="22525467" w14:textId="0AC26DC6" w:rsidR="00577A04" w:rsidRPr="0037182A" w:rsidRDefault="00577A04" w:rsidP="000F2EA5">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A</w:t>
            </w:r>
            <w:r w:rsidR="000F2EA5">
              <w:rPr>
                <w:rFonts w:ascii="Trebuchet MS" w:hAnsi="Trebuchet MS"/>
                <w:sz w:val="24"/>
                <w:szCs w:val="24"/>
                <w:lang w:val="en-US"/>
              </w:rPr>
              <w:t>6</w:t>
            </w:r>
          </w:p>
        </w:tc>
        <w:tc>
          <w:tcPr>
            <w:tcW w:w="4680" w:type="dxa"/>
            <w:vAlign w:val="center"/>
          </w:tcPr>
          <w:p w14:paraId="4B7CB5CE" w14:textId="77777777" w:rsidR="00577A04" w:rsidRPr="0037182A" w:rsidRDefault="00577A04"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All sections of the Application Form are filled-in in English</w:t>
            </w:r>
            <w:r w:rsidR="001100FC">
              <w:rPr>
                <w:rFonts w:ascii="Trebuchet MS" w:hAnsi="Trebuchet MS"/>
                <w:sz w:val="24"/>
                <w:szCs w:val="24"/>
                <w:lang w:val="en-US"/>
              </w:rPr>
              <w:t>, by computer</w:t>
            </w:r>
          </w:p>
        </w:tc>
        <w:tc>
          <w:tcPr>
            <w:tcW w:w="658" w:type="dxa"/>
            <w:vAlign w:val="center"/>
          </w:tcPr>
          <w:p w14:paraId="0A577722" w14:textId="77777777" w:rsidR="00577A04" w:rsidRPr="0037182A" w:rsidRDefault="00577A04" w:rsidP="00E66768">
            <w:pPr>
              <w:spacing w:after="200" w:line="276" w:lineRule="auto"/>
              <w:rPr>
                <w:rFonts w:ascii="Trebuchet MS" w:hAnsi="Trebuchet MS"/>
                <w:sz w:val="24"/>
                <w:lang w:val="en-US"/>
              </w:rPr>
            </w:pPr>
            <w:r w:rsidRPr="0037182A">
              <w:rPr>
                <w:rFonts w:ascii="Trebuchet MS" w:hAnsi="Trebuchet MS"/>
                <w:sz w:val="24"/>
                <w:lang w:val="en-US"/>
              </w:rPr>
              <w:t> </w:t>
            </w:r>
          </w:p>
        </w:tc>
        <w:tc>
          <w:tcPr>
            <w:tcW w:w="540" w:type="dxa"/>
            <w:vAlign w:val="center"/>
          </w:tcPr>
          <w:p w14:paraId="5881F7EA" w14:textId="77777777" w:rsidR="00577A04" w:rsidRPr="0037182A" w:rsidRDefault="00577A04"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548" w:type="dxa"/>
            <w:shd w:val="clear" w:color="auto" w:fill="BFBFBF" w:themeFill="background1" w:themeFillShade="BF"/>
            <w:vAlign w:val="center"/>
          </w:tcPr>
          <w:p w14:paraId="0D10BE6D" w14:textId="77777777" w:rsidR="00577A04" w:rsidRPr="0037182A" w:rsidRDefault="00577A04"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3305" w:type="dxa"/>
            <w:shd w:val="clear" w:color="auto" w:fill="BFBFBF" w:themeFill="background1" w:themeFillShade="BF"/>
          </w:tcPr>
          <w:p w14:paraId="56661D15" w14:textId="77777777" w:rsidR="00577A04" w:rsidRPr="0037182A" w:rsidRDefault="00577A04" w:rsidP="00FE5FBC">
            <w:pPr>
              <w:spacing w:before="120" w:after="120" w:line="276" w:lineRule="auto"/>
              <w:rPr>
                <w:rFonts w:ascii="Trebuchet MS" w:hAnsi="Trebuchet MS"/>
                <w:sz w:val="24"/>
                <w:szCs w:val="24"/>
                <w:lang w:val="en-US"/>
              </w:rPr>
            </w:pPr>
          </w:p>
        </w:tc>
      </w:tr>
      <w:tr w:rsidR="00B35A07" w:rsidRPr="00297351" w14:paraId="68650C97" w14:textId="77777777" w:rsidTr="00C02128">
        <w:tc>
          <w:tcPr>
            <w:tcW w:w="662" w:type="dxa"/>
            <w:vMerge/>
            <w:vAlign w:val="center"/>
          </w:tcPr>
          <w:p w14:paraId="30B3C359" w14:textId="77777777" w:rsidR="00577A04" w:rsidRPr="0042649A" w:rsidRDefault="00577A04" w:rsidP="00FE5FBC">
            <w:pPr>
              <w:spacing w:before="120" w:after="120" w:line="276" w:lineRule="auto"/>
              <w:jc w:val="center"/>
              <w:rPr>
                <w:rFonts w:ascii="Trebuchet MS" w:hAnsi="Trebuchet MS"/>
                <w:sz w:val="24"/>
                <w:szCs w:val="24"/>
                <w:lang w:val="en-US"/>
              </w:rPr>
            </w:pPr>
          </w:p>
        </w:tc>
        <w:tc>
          <w:tcPr>
            <w:tcW w:w="1677" w:type="dxa"/>
            <w:vMerge/>
            <w:vAlign w:val="center"/>
          </w:tcPr>
          <w:p w14:paraId="7B59F4E3" w14:textId="77777777" w:rsidR="00577A04" w:rsidRPr="0042649A" w:rsidRDefault="00577A04" w:rsidP="00A904BA">
            <w:pPr>
              <w:spacing w:before="120" w:after="120" w:line="276" w:lineRule="auto"/>
              <w:jc w:val="both"/>
              <w:rPr>
                <w:rFonts w:ascii="Trebuchet MS" w:hAnsi="Trebuchet MS"/>
                <w:sz w:val="24"/>
                <w:szCs w:val="24"/>
                <w:lang w:val="en-US"/>
              </w:rPr>
            </w:pPr>
          </w:p>
        </w:tc>
        <w:tc>
          <w:tcPr>
            <w:tcW w:w="654" w:type="dxa"/>
            <w:vAlign w:val="center"/>
          </w:tcPr>
          <w:p w14:paraId="45149436" w14:textId="5FFA0511" w:rsidR="00577A04" w:rsidRPr="0042649A" w:rsidRDefault="00577A04" w:rsidP="000F2EA5">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w:t>
            </w:r>
            <w:r w:rsidR="000F2EA5">
              <w:rPr>
                <w:rFonts w:ascii="Trebuchet MS" w:hAnsi="Trebuchet MS"/>
                <w:sz w:val="24"/>
                <w:szCs w:val="24"/>
                <w:lang w:val="en-US"/>
              </w:rPr>
              <w:t>7</w:t>
            </w:r>
          </w:p>
        </w:tc>
        <w:tc>
          <w:tcPr>
            <w:tcW w:w="4680" w:type="dxa"/>
            <w:vAlign w:val="center"/>
          </w:tcPr>
          <w:p w14:paraId="4186BD40" w14:textId="77777777" w:rsidR="00577A04" w:rsidRPr="0042649A" w:rsidRDefault="00577A04" w:rsidP="00AA2ED8">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All annexes to the Application Form are submitted in English; annexes issued by third parties (if the case) in other language than English are accompanied by their English translation</w:t>
            </w:r>
          </w:p>
        </w:tc>
        <w:tc>
          <w:tcPr>
            <w:tcW w:w="658" w:type="dxa"/>
            <w:vAlign w:val="center"/>
          </w:tcPr>
          <w:p w14:paraId="69170DB9" w14:textId="77777777" w:rsidR="00577A04" w:rsidRPr="0042649A" w:rsidRDefault="00577A04"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540" w:type="dxa"/>
            <w:vAlign w:val="center"/>
          </w:tcPr>
          <w:p w14:paraId="34766B5E" w14:textId="77777777" w:rsidR="00577A04" w:rsidRPr="0042649A" w:rsidRDefault="00577A04"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548" w:type="dxa"/>
            <w:shd w:val="clear" w:color="auto" w:fill="BFBFBF" w:themeFill="background1" w:themeFillShade="BF"/>
            <w:vAlign w:val="center"/>
          </w:tcPr>
          <w:p w14:paraId="3E01C3F9" w14:textId="77777777" w:rsidR="00577A04" w:rsidRPr="0042649A" w:rsidRDefault="00577A04" w:rsidP="00FE5FBC">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 </w:t>
            </w:r>
          </w:p>
        </w:tc>
        <w:tc>
          <w:tcPr>
            <w:tcW w:w="3305" w:type="dxa"/>
            <w:shd w:val="clear" w:color="auto" w:fill="BFBFBF" w:themeFill="background1" w:themeFillShade="BF"/>
          </w:tcPr>
          <w:p w14:paraId="64C80497" w14:textId="77777777" w:rsidR="00577A04" w:rsidRPr="0042649A" w:rsidRDefault="00577A04" w:rsidP="00FE5FBC">
            <w:pPr>
              <w:spacing w:before="120" w:after="120" w:line="276" w:lineRule="auto"/>
              <w:rPr>
                <w:rFonts w:ascii="Trebuchet MS" w:hAnsi="Trebuchet MS"/>
                <w:sz w:val="24"/>
                <w:szCs w:val="24"/>
                <w:lang w:val="en-US"/>
              </w:rPr>
            </w:pPr>
          </w:p>
        </w:tc>
      </w:tr>
      <w:tr w:rsidR="00B35A07" w:rsidRPr="00297351" w14:paraId="1E20671C" w14:textId="77777777" w:rsidTr="00C02128">
        <w:tc>
          <w:tcPr>
            <w:tcW w:w="662" w:type="dxa"/>
            <w:tcBorders>
              <w:bottom w:val="single" w:sz="4" w:space="0" w:color="auto"/>
            </w:tcBorders>
            <w:vAlign w:val="center"/>
          </w:tcPr>
          <w:p w14:paraId="07A0E0BD" w14:textId="77777777" w:rsidR="00577A04" w:rsidRPr="0037182A" w:rsidRDefault="00577A04"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3 </w:t>
            </w:r>
          </w:p>
        </w:tc>
        <w:tc>
          <w:tcPr>
            <w:tcW w:w="1677" w:type="dxa"/>
            <w:tcBorders>
              <w:bottom w:val="single" w:sz="4" w:space="0" w:color="auto"/>
            </w:tcBorders>
            <w:vAlign w:val="center"/>
          </w:tcPr>
          <w:p w14:paraId="41DA6B02" w14:textId="77777777" w:rsidR="00577A04" w:rsidRPr="0037182A" w:rsidRDefault="00577A04" w:rsidP="00301E42">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The integrity of the Application form </w:t>
            </w:r>
          </w:p>
        </w:tc>
        <w:tc>
          <w:tcPr>
            <w:tcW w:w="654" w:type="dxa"/>
            <w:tcBorders>
              <w:bottom w:val="single" w:sz="4" w:space="0" w:color="auto"/>
            </w:tcBorders>
            <w:vAlign w:val="center"/>
          </w:tcPr>
          <w:p w14:paraId="7347F5FA" w14:textId="15A1499A" w:rsidR="00577A04" w:rsidRPr="0037182A" w:rsidRDefault="00577A04" w:rsidP="000F2EA5">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A</w:t>
            </w:r>
            <w:r w:rsidR="000F2EA5">
              <w:rPr>
                <w:rFonts w:ascii="Trebuchet MS" w:hAnsi="Trebuchet MS"/>
                <w:sz w:val="24"/>
                <w:szCs w:val="24"/>
                <w:lang w:val="en-US"/>
              </w:rPr>
              <w:t>8</w:t>
            </w:r>
          </w:p>
        </w:tc>
        <w:tc>
          <w:tcPr>
            <w:tcW w:w="4680" w:type="dxa"/>
            <w:tcBorders>
              <w:bottom w:val="single" w:sz="4" w:space="0" w:color="auto"/>
            </w:tcBorders>
            <w:vAlign w:val="center"/>
          </w:tcPr>
          <w:p w14:paraId="2AB47840" w14:textId="6F8820F6" w:rsidR="00225B4A" w:rsidRPr="0037182A" w:rsidRDefault="00577A04" w:rsidP="00E77E1B">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No more than 3 annexes to the Application Form are missing </w:t>
            </w:r>
          </w:p>
          <w:p w14:paraId="6875EF9C" w14:textId="77777777" w:rsidR="00577A04" w:rsidRPr="0037182A" w:rsidRDefault="00225B4A" w:rsidP="006B57F2">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In case any of the Annexes A.7, A.8, </w:t>
            </w:r>
            <w:proofErr w:type="gramStart"/>
            <w:r w:rsidRPr="0037182A">
              <w:rPr>
                <w:rFonts w:ascii="Trebuchet MS" w:hAnsi="Trebuchet MS"/>
                <w:sz w:val="24"/>
                <w:szCs w:val="24"/>
                <w:lang w:val="en-US"/>
              </w:rPr>
              <w:t>A.9</w:t>
            </w:r>
            <w:proofErr w:type="gramEnd"/>
            <w:r w:rsidRPr="0037182A">
              <w:rPr>
                <w:rFonts w:ascii="Trebuchet MS" w:hAnsi="Trebuchet MS"/>
                <w:sz w:val="24"/>
                <w:szCs w:val="24"/>
                <w:lang w:val="en-US"/>
              </w:rPr>
              <w:t xml:space="preserve"> is missing in the initial package for investment projects, the application is rejected.</w:t>
            </w:r>
          </w:p>
        </w:tc>
        <w:tc>
          <w:tcPr>
            <w:tcW w:w="658" w:type="dxa"/>
            <w:tcBorders>
              <w:bottom w:val="single" w:sz="4" w:space="0" w:color="auto"/>
            </w:tcBorders>
            <w:vAlign w:val="center"/>
          </w:tcPr>
          <w:p w14:paraId="0F763500" w14:textId="77777777" w:rsidR="00577A04" w:rsidRPr="0037182A" w:rsidRDefault="00577A04"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540" w:type="dxa"/>
            <w:tcBorders>
              <w:bottom w:val="single" w:sz="4" w:space="0" w:color="auto"/>
            </w:tcBorders>
            <w:vAlign w:val="center"/>
          </w:tcPr>
          <w:p w14:paraId="44DC081B" w14:textId="77777777" w:rsidR="00577A04" w:rsidRPr="0037182A" w:rsidRDefault="00577A04"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548" w:type="dxa"/>
            <w:tcBorders>
              <w:bottom w:val="single" w:sz="4" w:space="0" w:color="auto"/>
            </w:tcBorders>
            <w:shd w:val="clear" w:color="auto" w:fill="BFBFBF" w:themeFill="background1" w:themeFillShade="BF"/>
            <w:vAlign w:val="center"/>
          </w:tcPr>
          <w:p w14:paraId="482FDC1C" w14:textId="77777777" w:rsidR="00577A04" w:rsidRPr="0037182A" w:rsidRDefault="00577A04"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3305" w:type="dxa"/>
            <w:tcBorders>
              <w:bottom w:val="single" w:sz="4" w:space="0" w:color="auto"/>
            </w:tcBorders>
            <w:shd w:val="clear" w:color="auto" w:fill="BFBFBF" w:themeFill="background1" w:themeFillShade="BF"/>
          </w:tcPr>
          <w:p w14:paraId="6F1BF204" w14:textId="77777777" w:rsidR="00577A04" w:rsidRPr="0037182A" w:rsidRDefault="00577A04" w:rsidP="00FE5FBC">
            <w:pPr>
              <w:spacing w:before="120" w:after="120" w:line="276" w:lineRule="auto"/>
              <w:rPr>
                <w:rFonts w:ascii="Trebuchet MS" w:hAnsi="Trebuchet MS"/>
                <w:sz w:val="24"/>
                <w:szCs w:val="24"/>
                <w:lang w:val="en-US"/>
              </w:rPr>
            </w:pPr>
          </w:p>
        </w:tc>
      </w:tr>
      <w:tr w:rsidR="00B35A07" w:rsidRPr="00297351" w14:paraId="62211B2D" w14:textId="77777777" w:rsidTr="00D8187D">
        <w:tc>
          <w:tcPr>
            <w:tcW w:w="12724" w:type="dxa"/>
            <w:gridSpan w:val="8"/>
            <w:shd w:val="clear" w:color="auto" w:fill="F2DBDB" w:themeFill="accent2" w:themeFillTint="33"/>
          </w:tcPr>
          <w:p w14:paraId="5C206720" w14:textId="77777777" w:rsidR="0072669C" w:rsidRPr="0037182A" w:rsidRDefault="0072669C" w:rsidP="0072669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In case one “No” is checked for the Administrative Compliance criteria above, the assessment of the Application Form will stop at this stage and the project will be proposed for rejection.</w:t>
            </w:r>
          </w:p>
        </w:tc>
      </w:tr>
      <w:tr w:rsidR="00B35A07" w:rsidRPr="00297351" w14:paraId="265C7DB7" w14:textId="77777777" w:rsidTr="00C02128">
        <w:tc>
          <w:tcPr>
            <w:tcW w:w="662" w:type="dxa"/>
            <w:shd w:val="clear" w:color="auto" w:fill="BFBFBF" w:themeFill="background1" w:themeFillShade="BF"/>
            <w:vAlign w:val="center"/>
          </w:tcPr>
          <w:p w14:paraId="2B1C8469" w14:textId="77777777" w:rsidR="00EA176D" w:rsidRPr="0037182A" w:rsidRDefault="00EA176D" w:rsidP="00FE5FBC">
            <w:pPr>
              <w:spacing w:before="120" w:after="120" w:line="276" w:lineRule="auto"/>
              <w:rPr>
                <w:rFonts w:ascii="Trebuchet MS" w:hAnsi="Trebuchet MS"/>
                <w:sz w:val="24"/>
                <w:szCs w:val="24"/>
                <w:lang w:val="en-US"/>
              </w:rPr>
            </w:pPr>
            <w:proofErr w:type="spellStart"/>
            <w:r w:rsidRPr="0037182A">
              <w:rPr>
                <w:rFonts w:ascii="Trebuchet MS" w:hAnsi="Trebuchet MS"/>
                <w:b/>
                <w:bCs/>
                <w:sz w:val="24"/>
                <w:szCs w:val="24"/>
                <w:lang w:val="en-US"/>
              </w:rPr>
              <w:t>Crt</w:t>
            </w:r>
            <w:proofErr w:type="spellEnd"/>
            <w:r w:rsidRPr="0037182A">
              <w:rPr>
                <w:rFonts w:ascii="Trebuchet MS" w:hAnsi="Trebuchet MS"/>
                <w:b/>
                <w:bCs/>
                <w:sz w:val="24"/>
                <w:szCs w:val="24"/>
                <w:lang w:val="en-US"/>
              </w:rPr>
              <w:t>. no </w:t>
            </w:r>
          </w:p>
        </w:tc>
        <w:tc>
          <w:tcPr>
            <w:tcW w:w="1677" w:type="dxa"/>
            <w:shd w:val="clear" w:color="auto" w:fill="BFBFBF" w:themeFill="background1" w:themeFillShade="BF"/>
            <w:vAlign w:val="center"/>
          </w:tcPr>
          <w:p w14:paraId="00107BAD" w14:textId="77777777" w:rsidR="00EA176D" w:rsidRPr="0037182A" w:rsidRDefault="00EA176D" w:rsidP="00A904BA">
            <w:pPr>
              <w:spacing w:before="120" w:after="120" w:line="276" w:lineRule="auto"/>
              <w:jc w:val="both"/>
              <w:rPr>
                <w:rFonts w:ascii="Trebuchet MS" w:hAnsi="Trebuchet MS"/>
                <w:sz w:val="24"/>
                <w:szCs w:val="24"/>
                <w:lang w:val="en-US"/>
              </w:rPr>
            </w:pPr>
            <w:r w:rsidRPr="0037182A">
              <w:rPr>
                <w:rFonts w:ascii="Trebuchet MS" w:hAnsi="Trebuchet MS"/>
                <w:b/>
                <w:bCs/>
                <w:sz w:val="24"/>
                <w:szCs w:val="24"/>
                <w:lang w:val="en-US"/>
              </w:rPr>
              <w:t>Criteria</w:t>
            </w:r>
          </w:p>
        </w:tc>
        <w:tc>
          <w:tcPr>
            <w:tcW w:w="654" w:type="dxa"/>
            <w:shd w:val="clear" w:color="auto" w:fill="BFBFBF" w:themeFill="background1" w:themeFillShade="BF"/>
            <w:vAlign w:val="center"/>
          </w:tcPr>
          <w:p w14:paraId="136552EC" w14:textId="77777777" w:rsidR="00EA176D" w:rsidRPr="0037182A" w:rsidRDefault="00EA176D" w:rsidP="00FE5FBC">
            <w:pPr>
              <w:spacing w:before="120" w:after="120" w:line="276" w:lineRule="auto"/>
              <w:rPr>
                <w:rFonts w:ascii="Trebuchet MS" w:hAnsi="Trebuchet MS"/>
                <w:sz w:val="24"/>
                <w:szCs w:val="24"/>
                <w:lang w:val="en-US"/>
              </w:rPr>
            </w:pPr>
            <w:r w:rsidRPr="0037182A">
              <w:rPr>
                <w:rFonts w:ascii="Trebuchet MS" w:hAnsi="Trebuchet MS"/>
                <w:b/>
                <w:bCs/>
                <w:sz w:val="24"/>
                <w:szCs w:val="24"/>
                <w:lang w:val="en-US"/>
              </w:rPr>
              <w:t> </w:t>
            </w:r>
          </w:p>
        </w:tc>
        <w:tc>
          <w:tcPr>
            <w:tcW w:w="4680" w:type="dxa"/>
            <w:shd w:val="clear" w:color="auto" w:fill="BFBFBF" w:themeFill="background1" w:themeFillShade="BF"/>
            <w:vAlign w:val="center"/>
          </w:tcPr>
          <w:p w14:paraId="312AEE9F" w14:textId="77777777" w:rsidR="00EA176D" w:rsidRPr="0037182A" w:rsidRDefault="00EA176D" w:rsidP="00FE5FBC">
            <w:pPr>
              <w:spacing w:before="120" w:after="120" w:line="276" w:lineRule="auto"/>
              <w:rPr>
                <w:rFonts w:ascii="Trebuchet MS" w:hAnsi="Trebuchet MS"/>
                <w:b/>
                <w:bCs/>
                <w:sz w:val="24"/>
                <w:szCs w:val="24"/>
                <w:lang w:val="en-US"/>
              </w:rPr>
            </w:pPr>
            <w:r w:rsidRPr="0037182A">
              <w:rPr>
                <w:rFonts w:ascii="Trebuchet MS" w:hAnsi="Trebuchet MS"/>
                <w:b/>
                <w:bCs/>
                <w:sz w:val="24"/>
                <w:szCs w:val="24"/>
                <w:lang w:val="en-US"/>
              </w:rPr>
              <w:t>Sub-criteria</w:t>
            </w:r>
          </w:p>
        </w:tc>
        <w:tc>
          <w:tcPr>
            <w:tcW w:w="658" w:type="dxa"/>
            <w:shd w:val="clear" w:color="auto" w:fill="BFBFBF" w:themeFill="background1" w:themeFillShade="BF"/>
            <w:vAlign w:val="center"/>
          </w:tcPr>
          <w:p w14:paraId="57110473" w14:textId="77777777" w:rsidR="00EA176D" w:rsidRPr="0037182A" w:rsidRDefault="00EA176D" w:rsidP="00FE5FBC">
            <w:pPr>
              <w:spacing w:before="120" w:after="120" w:line="276" w:lineRule="auto"/>
              <w:rPr>
                <w:rFonts w:ascii="Trebuchet MS" w:hAnsi="Trebuchet MS"/>
                <w:sz w:val="24"/>
                <w:szCs w:val="24"/>
                <w:lang w:val="en-US"/>
              </w:rPr>
            </w:pPr>
            <w:r w:rsidRPr="0037182A">
              <w:rPr>
                <w:rFonts w:ascii="Trebuchet MS" w:hAnsi="Trebuchet MS"/>
                <w:b/>
                <w:bCs/>
                <w:sz w:val="24"/>
                <w:szCs w:val="24"/>
                <w:lang w:val="en-US"/>
              </w:rPr>
              <w:t>Yes</w:t>
            </w:r>
          </w:p>
        </w:tc>
        <w:tc>
          <w:tcPr>
            <w:tcW w:w="540" w:type="dxa"/>
            <w:shd w:val="clear" w:color="auto" w:fill="BFBFBF" w:themeFill="background1" w:themeFillShade="BF"/>
            <w:vAlign w:val="center"/>
          </w:tcPr>
          <w:p w14:paraId="42E48A5E" w14:textId="77777777" w:rsidR="00EA176D" w:rsidRPr="0037182A" w:rsidRDefault="00EA176D" w:rsidP="00FE5FBC">
            <w:pPr>
              <w:spacing w:before="120" w:after="120" w:line="276" w:lineRule="auto"/>
              <w:rPr>
                <w:rFonts w:ascii="Trebuchet MS" w:hAnsi="Trebuchet MS"/>
                <w:sz w:val="24"/>
                <w:szCs w:val="24"/>
                <w:lang w:val="en-US"/>
              </w:rPr>
            </w:pPr>
            <w:r w:rsidRPr="0037182A">
              <w:rPr>
                <w:rFonts w:ascii="Trebuchet MS" w:hAnsi="Trebuchet MS"/>
                <w:b/>
                <w:bCs/>
                <w:sz w:val="24"/>
                <w:szCs w:val="24"/>
                <w:lang w:val="en-US"/>
              </w:rPr>
              <w:t>No</w:t>
            </w:r>
          </w:p>
        </w:tc>
        <w:tc>
          <w:tcPr>
            <w:tcW w:w="548" w:type="dxa"/>
            <w:shd w:val="clear" w:color="auto" w:fill="BFBFBF" w:themeFill="background1" w:themeFillShade="BF"/>
            <w:vAlign w:val="center"/>
          </w:tcPr>
          <w:p w14:paraId="549D02C7" w14:textId="77777777" w:rsidR="00EA176D" w:rsidRPr="0037182A" w:rsidRDefault="00EA176D" w:rsidP="00FE5FBC">
            <w:pPr>
              <w:spacing w:before="120" w:after="120" w:line="276" w:lineRule="auto"/>
              <w:rPr>
                <w:rFonts w:ascii="Trebuchet MS" w:hAnsi="Trebuchet MS"/>
                <w:sz w:val="24"/>
                <w:szCs w:val="24"/>
                <w:lang w:val="en-US"/>
              </w:rPr>
            </w:pPr>
            <w:r w:rsidRPr="0037182A">
              <w:rPr>
                <w:rFonts w:ascii="Trebuchet MS" w:hAnsi="Trebuchet MS"/>
                <w:b/>
                <w:bCs/>
                <w:sz w:val="24"/>
                <w:szCs w:val="24"/>
                <w:lang w:val="en-US"/>
              </w:rPr>
              <w:t>NA</w:t>
            </w:r>
          </w:p>
        </w:tc>
        <w:tc>
          <w:tcPr>
            <w:tcW w:w="3305" w:type="dxa"/>
            <w:shd w:val="clear" w:color="auto" w:fill="BFBFBF" w:themeFill="background1" w:themeFillShade="BF"/>
            <w:vAlign w:val="center"/>
          </w:tcPr>
          <w:p w14:paraId="268062D6" w14:textId="77777777" w:rsidR="00EA176D" w:rsidRPr="0037182A" w:rsidRDefault="00EA176D" w:rsidP="00FE5FBC">
            <w:pPr>
              <w:spacing w:before="120" w:after="120" w:line="276" w:lineRule="auto"/>
              <w:rPr>
                <w:rFonts w:ascii="Trebuchet MS" w:hAnsi="Trebuchet MS"/>
                <w:sz w:val="24"/>
                <w:szCs w:val="24"/>
                <w:lang w:val="en-US"/>
              </w:rPr>
            </w:pPr>
            <w:r w:rsidRPr="0037182A">
              <w:rPr>
                <w:rFonts w:ascii="Trebuchet MS" w:hAnsi="Trebuchet MS"/>
                <w:b/>
                <w:bCs/>
                <w:sz w:val="24"/>
                <w:szCs w:val="24"/>
                <w:lang w:val="en-US"/>
              </w:rPr>
              <w:t>Reference</w:t>
            </w:r>
          </w:p>
        </w:tc>
      </w:tr>
      <w:tr w:rsidR="00B35A07" w:rsidRPr="00297351" w14:paraId="3D9C28A9" w14:textId="77777777" w:rsidTr="00C02128">
        <w:tc>
          <w:tcPr>
            <w:tcW w:w="662" w:type="dxa"/>
            <w:shd w:val="clear" w:color="auto" w:fill="E5DFEC" w:themeFill="accent4" w:themeFillTint="33"/>
          </w:tcPr>
          <w:p w14:paraId="454FA461" w14:textId="77777777" w:rsidR="00EA176D" w:rsidRPr="0037182A" w:rsidRDefault="00EA176D" w:rsidP="00FE5FBC">
            <w:pPr>
              <w:spacing w:before="120" w:after="120" w:line="276" w:lineRule="auto"/>
              <w:rPr>
                <w:rFonts w:ascii="Trebuchet MS" w:hAnsi="Trebuchet MS"/>
                <w:sz w:val="24"/>
                <w:szCs w:val="24"/>
                <w:lang w:val="en-US"/>
              </w:rPr>
            </w:pPr>
          </w:p>
        </w:tc>
        <w:tc>
          <w:tcPr>
            <w:tcW w:w="1677" w:type="dxa"/>
            <w:shd w:val="clear" w:color="auto" w:fill="E5DFEC" w:themeFill="accent4" w:themeFillTint="33"/>
          </w:tcPr>
          <w:p w14:paraId="1B620158" w14:textId="77777777" w:rsidR="00EA176D" w:rsidRPr="0037182A" w:rsidRDefault="00EA176D" w:rsidP="00A904BA">
            <w:pPr>
              <w:spacing w:before="120" w:after="120" w:line="276" w:lineRule="auto"/>
              <w:jc w:val="both"/>
              <w:rPr>
                <w:rFonts w:ascii="Trebuchet MS" w:hAnsi="Trebuchet MS"/>
                <w:sz w:val="24"/>
                <w:szCs w:val="24"/>
                <w:lang w:val="en-US"/>
              </w:rPr>
            </w:pPr>
          </w:p>
        </w:tc>
        <w:tc>
          <w:tcPr>
            <w:tcW w:w="654" w:type="dxa"/>
            <w:shd w:val="clear" w:color="auto" w:fill="E5DFEC" w:themeFill="accent4" w:themeFillTint="33"/>
          </w:tcPr>
          <w:p w14:paraId="19DA5A39" w14:textId="77777777" w:rsidR="00EA176D" w:rsidRPr="0037182A" w:rsidRDefault="00EA176D" w:rsidP="00FE5FBC">
            <w:pPr>
              <w:spacing w:before="120" w:after="120" w:line="276" w:lineRule="auto"/>
              <w:rPr>
                <w:rFonts w:ascii="Trebuchet MS" w:hAnsi="Trebuchet MS"/>
                <w:sz w:val="24"/>
                <w:szCs w:val="24"/>
                <w:lang w:val="en-US"/>
              </w:rPr>
            </w:pPr>
          </w:p>
        </w:tc>
        <w:tc>
          <w:tcPr>
            <w:tcW w:w="4680" w:type="dxa"/>
            <w:shd w:val="clear" w:color="auto" w:fill="E5DFEC" w:themeFill="accent4" w:themeFillTint="33"/>
          </w:tcPr>
          <w:p w14:paraId="68C3FA98" w14:textId="77777777" w:rsidR="00EA176D" w:rsidRPr="0037182A" w:rsidRDefault="00EA176D" w:rsidP="00FE5FBC">
            <w:pPr>
              <w:spacing w:before="120" w:after="120" w:line="276" w:lineRule="auto"/>
              <w:rPr>
                <w:rFonts w:ascii="Trebuchet MS" w:hAnsi="Trebuchet MS"/>
                <w:b/>
                <w:bCs/>
                <w:sz w:val="24"/>
                <w:szCs w:val="24"/>
                <w:lang w:val="en-US"/>
              </w:rPr>
            </w:pPr>
            <w:r w:rsidRPr="0037182A">
              <w:rPr>
                <w:rFonts w:ascii="Trebuchet MS" w:hAnsi="Trebuchet MS"/>
                <w:b/>
                <w:bCs/>
                <w:sz w:val="24"/>
                <w:szCs w:val="24"/>
                <w:lang w:val="en-US"/>
              </w:rPr>
              <w:t>ELIGIBILITY CRITERIA</w:t>
            </w:r>
          </w:p>
        </w:tc>
        <w:tc>
          <w:tcPr>
            <w:tcW w:w="658" w:type="dxa"/>
            <w:shd w:val="clear" w:color="auto" w:fill="E5DFEC" w:themeFill="accent4" w:themeFillTint="33"/>
          </w:tcPr>
          <w:p w14:paraId="41719AC5" w14:textId="77777777" w:rsidR="00EA176D" w:rsidRPr="0037182A" w:rsidRDefault="00EA176D" w:rsidP="00FE5FBC">
            <w:pPr>
              <w:spacing w:before="120" w:after="120" w:line="276" w:lineRule="auto"/>
              <w:rPr>
                <w:rFonts w:ascii="Trebuchet MS" w:hAnsi="Trebuchet MS"/>
                <w:sz w:val="24"/>
                <w:szCs w:val="24"/>
                <w:lang w:val="en-US"/>
              </w:rPr>
            </w:pPr>
          </w:p>
        </w:tc>
        <w:tc>
          <w:tcPr>
            <w:tcW w:w="540" w:type="dxa"/>
            <w:shd w:val="clear" w:color="auto" w:fill="E5DFEC" w:themeFill="accent4" w:themeFillTint="33"/>
          </w:tcPr>
          <w:p w14:paraId="3E4B5394" w14:textId="77777777" w:rsidR="00EA176D" w:rsidRPr="0037182A" w:rsidRDefault="00EA176D" w:rsidP="00FE5FBC">
            <w:pPr>
              <w:spacing w:before="120" w:after="120" w:line="276" w:lineRule="auto"/>
              <w:rPr>
                <w:rFonts w:ascii="Trebuchet MS" w:hAnsi="Trebuchet MS"/>
                <w:sz w:val="24"/>
                <w:szCs w:val="24"/>
                <w:lang w:val="en-US"/>
              </w:rPr>
            </w:pPr>
          </w:p>
        </w:tc>
        <w:tc>
          <w:tcPr>
            <w:tcW w:w="548" w:type="dxa"/>
            <w:shd w:val="clear" w:color="auto" w:fill="E5DFEC" w:themeFill="accent4" w:themeFillTint="33"/>
          </w:tcPr>
          <w:p w14:paraId="6AD230B3" w14:textId="77777777" w:rsidR="00EA176D" w:rsidRPr="0037182A" w:rsidRDefault="00EA176D" w:rsidP="00FE5FBC">
            <w:pPr>
              <w:spacing w:before="120" w:after="120" w:line="276" w:lineRule="auto"/>
              <w:rPr>
                <w:rFonts w:ascii="Trebuchet MS" w:hAnsi="Trebuchet MS"/>
                <w:sz w:val="24"/>
                <w:szCs w:val="24"/>
                <w:lang w:val="en-US"/>
              </w:rPr>
            </w:pPr>
          </w:p>
        </w:tc>
        <w:tc>
          <w:tcPr>
            <w:tcW w:w="3305" w:type="dxa"/>
            <w:shd w:val="clear" w:color="auto" w:fill="E5DFEC" w:themeFill="accent4" w:themeFillTint="33"/>
          </w:tcPr>
          <w:p w14:paraId="1CA33E5D" w14:textId="77777777" w:rsidR="00EA176D" w:rsidRPr="0037182A" w:rsidRDefault="00EA176D" w:rsidP="00FE5FBC">
            <w:pPr>
              <w:spacing w:before="120" w:after="120" w:line="276" w:lineRule="auto"/>
              <w:rPr>
                <w:rFonts w:ascii="Trebuchet MS" w:hAnsi="Trebuchet MS"/>
                <w:sz w:val="24"/>
                <w:szCs w:val="24"/>
                <w:lang w:val="en-US"/>
              </w:rPr>
            </w:pPr>
          </w:p>
        </w:tc>
      </w:tr>
      <w:tr w:rsidR="00B35A07" w:rsidRPr="00297351" w14:paraId="0020DE97" w14:textId="77777777" w:rsidTr="00C02128">
        <w:tc>
          <w:tcPr>
            <w:tcW w:w="662" w:type="dxa"/>
            <w:vMerge w:val="restart"/>
            <w:vAlign w:val="center"/>
          </w:tcPr>
          <w:p w14:paraId="2AD0C20C" w14:textId="77777777" w:rsidR="00EA176D" w:rsidRPr="0037182A" w:rsidRDefault="00EA176D" w:rsidP="00FE1D8F">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1</w:t>
            </w:r>
          </w:p>
        </w:tc>
        <w:tc>
          <w:tcPr>
            <w:tcW w:w="1677" w:type="dxa"/>
            <w:vMerge w:val="restart"/>
            <w:vAlign w:val="center"/>
          </w:tcPr>
          <w:p w14:paraId="25B11A5B" w14:textId="77777777" w:rsidR="00EA176D" w:rsidRPr="0037182A" w:rsidRDefault="00EA176D" w:rsidP="00FE1D8F">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The partnership is eligible</w:t>
            </w:r>
          </w:p>
        </w:tc>
        <w:tc>
          <w:tcPr>
            <w:tcW w:w="654" w:type="dxa"/>
            <w:vAlign w:val="center"/>
          </w:tcPr>
          <w:p w14:paraId="164CE04A" w14:textId="77777777" w:rsidR="00EA176D" w:rsidRPr="0037182A" w:rsidRDefault="00EA176D" w:rsidP="003D7B57">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E1</w:t>
            </w:r>
          </w:p>
        </w:tc>
        <w:tc>
          <w:tcPr>
            <w:tcW w:w="4680" w:type="dxa"/>
          </w:tcPr>
          <w:p w14:paraId="1E453873" w14:textId="77777777" w:rsidR="00EA176D" w:rsidRPr="0037182A" w:rsidRDefault="00EA176D" w:rsidP="000612ED">
            <w:pPr>
              <w:keepNext/>
              <w:widowControl w:val="0"/>
              <w:spacing w:before="120" w:after="200" w:line="276" w:lineRule="auto"/>
              <w:jc w:val="both"/>
              <w:rPr>
                <w:rFonts w:ascii="Trebuchet MS" w:hAnsi="Trebuchet MS"/>
                <w:sz w:val="24"/>
                <w:szCs w:val="24"/>
                <w:lang w:val="en-US"/>
              </w:rPr>
            </w:pPr>
            <w:r w:rsidRPr="0037182A">
              <w:rPr>
                <w:rFonts w:ascii="Trebuchet MS" w:hAnsi="Trebuchet MS"/>
                <w:sz w:val="24"/>
                <w:szCs w:val="24"/>
                <w:lang w:val="en-US"/>
              </w:rPr>
              <w:t>A Lead Beneficiary is appointed among the project partners</w:t>
            </w:r>
          </w:p>
        </w:tc>
        <w:tc>
          <w:tcPr>
            <w:tcW w:w="658" w:type="dxa"/>
            <w:vAlign w:val="center"/>
          </w:tcPr>
          <w:p w14:paraId="609344C7" w14:textId="77777777" w:rsidR="00EA176D" w:rsidRPr="0037182A" w:rsidRDefault="00EA176D" w:rsidP="00FE5FBC">
            <w:pPr>
              <w:spacing w:before="120" w:after="120" w:line="276" w:lineRule="auto"/>
              <w:jc w:val="center"/>
              <w:rPr>
                <w:rFonts w:ascii="Trebuchet MS" w:hAnsi="Trebuchet MS"/>
                <w:sz w:val="24"/>
                <w:szCs w:val="24"/>
                <w:lang w:val="en-US"/>
              </w:rPr>
            </w:pPr>
          </w:p>
        </w:tc>
        <w:tc>
          <w:tcPr>
            <w:tcW w:w="540" w:type="dxa"/>
            <w:vAlign w:val="center"/>
          </w:tcPr>
          <w:p w14:paraId="0CC27E8E" w14:textId="77777777" w:rsidR="00EA176D" w:rsidRPr="0037182A" w:rsidRDefault="00EA176D" w:rsidP="00FE5FBC">
            <w:pPr>
              <w:spacing w:before="120" w:after="120" w:line="276" w:lineRule="auto"/>
              <w:jc w:val="center"/>
              <w:rPr>
                <w:rFonts w:ascii="Trebuchet MS" w:hAnsi="Trebuchet MS"/>
                <w:sz w:val="24"/>
                <w:szCs w:val="24"/>
                <w:lang w:val="en-US"/>
              </w:rPr>
            </w:pPr>
          </w:p>
        </w:tc>
        <w:tc>
          <w:tcPr>
            <w:tcW w:w="548" w:type="dxa"/>
            <w:vAlign w:val="center"/>
          </w:tcPr>
          <w:p w14:paraId="1C7DD585" w14:textId="77777777" w:rsidR="00EA176D" w:rsidRPr="0037182A" w:rsidRDefault="00EA176D" w:rsidP="00FE5FBC">
            <w:pPr>
              <w:spacing w:before="120" w:after="120" w:line="276" w:lineRule="auto"/>
              <w:jc w:val="center"/>
              <w:rPr>
                <w:rFonts w:ascii="Trebuchet MS" w:hAnsi="Trebuchet MS"/>
                <w:sz w:val="24"/>
                <w:szCs w:val="24"/>
                <w:lang w:val="en-US"/>
              </w:rPr>
            </w:pPr>
          </w:p>
        </w:tc>
        <w:tc>
          <w:tcPr>
            <w:tcW w:w="3305" w:type="dxa"/>
            <w:vAlign w:val="center"/>
          </w:tcPr>
          <w:p w14:paraId="2275112E" w14:textId="77777777" w:rsidR="00EA176D" w:rsidRPr="0037182A" w:rsidRDefault="00EA176D" w:rsidP="00D709E5">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AF 1.1, 1.3</w:t>
            </w:r>
          </w:p>
        </w:tc>
      </w:tr>
      <w:tr w:rsidR="00B35A07" w:rsidRPr="00297351" w14:paraId="3D98638A" w14:textId="77777777" w:rsidTr="00C02128">
        <w:tc>
          <w:tcPr>
            <w:tcW w:w="662" w:type="dxa"/>
            <w:vMerge/>
            <w:vAlign w:val="center"/>
          </w:tcPr>
          <w:p w14:paraId="08080846" w14:textId="77777777" w:rsidR="00EA176D" w:rsidRPr="0042649A" w:rsidRDefault="00EA176D" w:rsidP="00FE1D8F">
            <w:pPr>
              <w:spacing w:before="120" w:after="120" w:line="276" w:lineRule="auto"/>
              <w:jc w:val="center"/>
              <w:rPr>
                <w:rFonts w:ascii="Trebuchet MS" w:hAnsi="Trebuchet MS"/>
                <w:sz w:val="24"/>
                <w:szCs w:val="24"/>
                <w:lang w:val="en-US"/>
              </w:rPr>
            </w:pPr>
          </w:p>
        </w:tc>
        <w:tc>
          <w:tcPr>
            <w:tcW w:w="1677" w:type="dxa"/>
            <w:vMerge/>
            <w:vAlign w:val="center"/>
          </w:tcPr>
          <w:p w14:paraId="37320880" w14:textId="77777777" w:rsidR="00EA176D" w:rsidRPr="0042649A" w:rsidRDefault="00EA176D" w:rsidP="00FE1D8F">
            <w:pPr>
              <w:spacing w:before="120" w:after="120" w:line="276" w:lineRule="auto"/>
              <w:jc w:val="center"/>
              <w:rPr>
                <w:rFonts w:ascii="Trebuchet MS" w:hAnsi="Trebuchet MS"/>
                <w:sz w:val="24"/>
                <w:szCs w:val="24"/>
                <w:lang w:val="en-US"/>
              </w:rPr>
            </w:pPr>
          </w:p>
        </w:tc>
        <w:tc>
          <w:tcPr>
            <w:tcW w:w="654" w:type="dxa"/>
            <w:vAlign w:val="center"/>
          </w:tcPr>
          <w:p w14:paraId="157CD8A8" w14:textId="77777777" w:rsidR="00EA176D" w:rsidRPr="0042649A" w:rsidRDefault="00EA176D" w:rsidP="003D7B57">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E2</w:t>
            </w:r>
          </w:p>
        </w:tc>
        <w:tc>
          <w:tcPr>
            <w:tcW w:w="4680" w:type="dxa"/>
            <w:vAlign w:val="center"/>
          </w:tcPr>
          <w:p w14:paraId="71905821" w14:textId="54657879" w:rsidR="00EA176D" w:rsidRPr="0042649A" w:rsidRDefault="00EA176D" w:rsidP="006278B3">
            <w:pPr>
              <w:keepNext/>
              <w:widowControl w:val="0"/>
              <w:spacing w:before="120" w:after="200" w:line="276" w:lineRule="auto"/>
              <w:rPr>
                <w:rFonts w:ascii="Trebuchet MS" w:hAnsi="Trebuchet MS"/>
                <w:sz w:val="24"/>
                <w:szCs w:val="24"/>
                <w:lang w:val="en-US"/>
              </w:rPr>
            </w:pPr>
            <w:r w:rsidRPr="0042649A">
              <w:rPr>
                <w:rFonts w:ascii="Trebuchet MS" w:hAnsi="Trebuchet MS"/>
                <w:sz w:val="24"/>
                <w:szCs w:val="24"/>
                <w:lang w:val="en-US"/>
              </w:rPr>
              <w:t>At least one beneficiary from each side of the border is involved</w:t>
            </w:r>
          </w:p>
        </w:tc>
        <w:tc>
          <w:tcPr>
            <w:tcW w:w="658" w:type="dxa"/>
            <w:vAlign w:val="center"/>
          </w:tcPr>
          <w:p w14:paraId="4991E58B"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0" w:type="dxa"/>
            <w:vAlign w:val="center"/>
          </w:tcPr>
          <w:p w14:paraId="7D1FF390"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8" w:type="dxa"/>
            <w:vAlign w:val="center"/>
          </w:tcPr>
          <w:p w14:paraId="4DCFD4FF"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3305" w:type="dxa"/>
            <w:vAlign w:val="center"/>
          </w:tcPr>
          <w:p w14:paraId="392B13E1" w14:textId="77777777" w:rsidR="00EA176D" w:rsidRPr="0042649A" w:rsidRDefault="00EA176D" w:rsidP="00D709E5">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AF 1.3</w:t>
            </w:r>
          </w:p>
          <w:p w14:paraId="44A65F07" w14:textId="77777777" w:rsidR="00EA176D" w:rsidRPr="0042649A" w:rsidRDefault="00EA176D" w:rsidP="00D709E5">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Annex A.6</w:t>
            </w:r>
          </w:p>
        </w:tc>
      </w:tr>
      <w:tr w:rsidR="00B35A07" w:rsidRPr="00297351" w14:paraId="7ABC4B6C" w14:textId="77777777" w:rsidTr="00C02128">
        <w:tc>
          <w:tcPr>
            <w:tcW w:w="662" w:type="dxa"/>
            <w:vMerge/>
            <w:vAlign w:val="center"/>
          </w:tcPr>
          <w:p w14:paraId="1A2F705D" w14:textId="77777777" w:rsidR="00EA176D" w:rsidRPr="0042649A" w:rsidRDefault="00EA176D" w:rsidP="00FE1D8F">
            <w:pPr>
              <w:spacing w:before="120" w:after="120" w:line="276" w:lineRule="auto"/>
              <w:jc w:val="center"/>
              <w:rPr>
                <w:rFonts w:ascii="Trebuchet MS" w:hAnsi="Trebuchet MS"/>
                <w:sz w:val="24"/>
                <w:szCs w:val="24"/>
                <w:lang w:val="en-US"/>
              </w:rPr>
            </w:pPr>
          </w:p>
        </w:tc>
        <w:tc>
          <w:tcPr>
            <w:tcW w:w="1677" w:type="dxa"/>
            <w:vMerge/>
            <w:vAlign w:val="center"/>
          </w:tcPr>
          <w:p w14:paraId="28F66159" w14:textId="77777777" w:rsidR="00EA176D" w:rsidRPr="0042649A" w:rsidRDefault="00EA176D" w:rsidP="00FE1D8F">
            <w:pPr>
              <w:spacing w:before="120" w:after="120" w:line="276" w:lineRule="auto"/>
              <w:jc w:val="center"/>
              <w:rPr>
                <w:rFonts w:ascii="Trebuchet MS" w:hAnsi="Trebuchet MS"/>
                <w:sz w:val="24"/>
                <w:szCs w:val="24"/>
                <w:lang w:val="en-US"/>
              </w:rPr>
            </w:pPr>
          </w:p>
        </w:tc>
        <w:tc>
          <w:tcPr>
            <w:tcW w:w="654" w:type="dxa"/>
            <w:vAlign w:val="center"/>
          </w:tcPr>
          <w:p w14:paraId="0F016AB4" w14:textId="77777777" w:rsidR="00EA176D" w:rsidRPr="0042649A" w:rsidRDefault="00EA176D" w:rsidP="003D7B57">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E3</w:t>
            </w:r>
          </w:p>
        </w:tc>
        <w:tc>
          <w:tcPr>
            <w:tcW w:w="4680" w:type="dxa"/>
            <w:vAlign w:val="center"/>
          </w:tcPr>
          <w:p w14:paraId="446726ED" w14:textId="77777777" w:rsidR="00EA176D" w:rsidRPr="0042649A" w:rsidRDefault="00EA176D" w:rsidP="00ED6493">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 xml:space="preserve">The total number of beneficiaries (including Lead Beneficiary) is  maximum 5 </w:t>
            </w:r>
          </w:p>
        </w:tc>
        <w:tc>
          <w:tcPr>
            <w:tcW w:w="658" w:type="dxa"/>
            <w:vAlign w:val="center"/>
          </w:tcPr>
          <w:p w14:paraId="444D1A07"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0" w:type="dxa"/>
            <w:vAlign w:val="center"/>
          </w:tcPr>
          <w:p w14:paraId="5CEC66C4"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8" w:type="dxa"/>
            <w:vAlign w:val="center"/>
          </w:tcPr>
          <w:p w14:paraId="742F6071"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3305" w:type="dxa"/>
            <w:vAlign w:val="center"/>
          </w:tcPr>
          <w:p w14:paraId="5893B6D3" w14:textId="77777777" w:rsidR="00EA176D" w:rsidRPr="0042649A" w:rsidRDefault="00EA176D" w:rsidP="00D709E5">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AF 1.1, 1.3</w:t>
            </w:r>
          </w:p>
          <w:p w14:paraId="35D9AC85" w14:textId="77777777" w:rsidR="00EA176D" w:rsidRPr="0042649A" w:rsidRDefault="00EA176D" w:rsidP="00D709E5">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Annex A.6</w:t>
            </w:r>
          </w:p>
        </w:tc>
      </w:tr>
      <w:tr w:rsidR="00B35A07" w:rsidRPr="00297351" w14:paraId="3993833F" w14:textId="77777777" w:rsidTr="00C02128">
        <w:tc>
          <w:tcPr>
            <w:tcW w:w="662" w:type="dxa"/>
            <w:vMerge/>
            <w:vAlign w:val="center"/>
          </w:tcPr>
          <w:p w14:paraId="24A657A9" w14:textId="77777777" w:rsidR="00EA176D" w:rsidRPr="0042649A" w:rsidRDefault="00EA176D" w:rsidP="00FE1D8F">
            <w:pPr>
              <w:spacing w:before="120" w:after="120" w:line="276" w:lineRule="auto"/>
              <w:jc w:val="center"/>
              <w:rPr>
                <w:rFonts w:ascii="Trebuchet MS" w:hAnsi="Trebuchet MS"/>
                <w:sz w:val="24"/>
                <w:szCs w:val="24"/>
                <w:lang w:val="en-US"/>
              </w:rPr>
            </w:pPr>
          </w:p>
        </w:tc>
        <w:tc>
          <w:tcPr>
            <w:tcW w:w="1677" w:type="dxa"/>
            <w:vMerge/>
            <w:vAlign w:val="center"/>
          </w:tcPr>
          <w:p w14:paraId="1C7DB7C0" w14:textId="77777777" w:rsidR="00EA176D" w:rsidRPr="0042649A" w:rsidRDefault="00EA176D" w:rsidP="00FE1D8F">
            <w:pPr>
              <w:spacing w:before="120" w:after="120" w:line="276" w:lineRule="auto"/>
              <w:jc w:val="center"/>
              <w:rPr>
                <w:rFonts w:ascii="Trebuchet MS" w:hAnsi="Trebuchet MS"/>
                <w:sz w:val="24"/>
                <w:szCs w:val="24"/>
                <w:lang w:val="en-US"/>
              </w:rPr>
            </w:pPr>
          </w:p>
        </w:tc>
        <w:tc>
          <w:tcPr>
            <w:tcW w:w="654" w:type="dxa"/>
            <w:vAlign w:val="center"/>
          </w:tcPr>
          <w:p w14:paraId="1DFF13EC" w14:textId="77777777" w:rsidR="00EA176D" w:rsidRPr="0042649A" w:rsidRDefault="00EA176D" w:rsidP="003D7B57">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E4</w:t>
            </w:r>
          </w:p>
        </w:tc>
        <w:tc>
          <w:tcPr>
            <w:tcW w:w="4680" w:type="dxa"/>
            <w:vAlign w:val="center"/>
          </w:tcPr>
          <w:p w14:paraId="5DAC1009" w14:textId="53CBA494" w:rsidR="00EA176D" w:rsidRPr="0042649A" w:rsidRDefault="00EA176D" w:rsidP="00CF15B4">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Each beneficiary signed a partnership declaration annexed to the Application Form</w:t>
            </w:r>
          </w:p>
        </w:tc>
        <w:tc>
          <w:tcPr>
            <w:tcW w:w="658" w:type="dxa"/>
            <w:vAlign w:val="center"/>
          </w:tcPr>
          <w:p w14:paraId="2CF0182A"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0" w:type="dxa"/>
            <w:vAlign w:val="center"/>
          </w:tcPr>
          <w:p w14:paraId="11DBD682"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8" w:type="dxa"/>
            <w:vAlign w:val="center"/>
          </w:tcPr>
          <w:p w14:paraId="39C0E523"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3305" w:type="dxa"/>
            <w:vAlign w:val="center"/>
          </w:tcPr>
          <w:p w14:paraId="38233420" w14:textId="77777777" w:rsidR="00EA176D" w:rsidRPr="0042649A" w:rsidRDefault="00EA176D" w:rsidP="00D709E5">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AF Annex A.6</w:t>
            </w:r>
          </w:p>
        </w:tc>
      </w:tr>
      <w:tr w:rsidR="00B35A07" w:rsidRPr="00297351" w14:paraId="200EA4AF" w14:textId="77777777" w:rsidTr="0042649A">
        <w:tc>
          <w:tcPr>
            <w:tcW w:w="662" w:type="dxa"/>
            <w:vMerge/>
            <w:vAlign w:val="center"/>
          </w:tcPr>
          <w:p w14:paraId="6B1ED6A2" w14:textId="77777777" w:rsidR="00EA176D" w:rsidRPr="0042649A" w:rsidRDefault="00EA176D" w:rsidP="00FE1D8F">
            <w:pPr>
              <w:spacing w:before="120" w:after="120" w:line="276" w:lineRule="auto"/>
              <w:jc w:val="center"/>
              <w:rPr>
                <w:rFonts w:ascii="Trebuchet MS" w:hAnsi="Trebuchet MS"/>
                <w:sz w:val="24"/>
                <w:szCs w:val="24"/>
                <w:lang w:val="en-US"/>
              </w:rPr>
            </w:pPr>
          </w:p>
        </w:tc>
        <w:tc>
          <w:tcPr>
            <w:tcW w:w="1677" w:type="dxa"/>
            <w:vMerge/>
            <w:vAlign w:val="center"/>
          </w:tcPr>
          <w:p w14:paraId="191D0163" w14:textId="77777777" w:rsidR="00EA176D" w:rsidRPr="0042649A" w:rsidRDefault="00EA176D" w:rsidP="00FE1D8F">
            <w:pPr>
              <w:spacing w:before="120" w:after="120" w:line="276" w:lineRule="auto"/>
              <w:jc w:val="center"/>
              <w:rPr>
                <w:rFonts w:ascii="Trebuchet MS" w:hAnsi="Trebuchet MS"/>
                <w:sz w:val="24"/>
                <w:szCs w:val="24"/>
                <w:lang w:val="en-US"/>
              </w:rPr>
            </w:pPr>
          </w:p>
        </w:tc>
        <w:tc>
          <w:tcPr>
            <w:tcW w:w="654" w:type="dxa"/>
            <w:vAlign w:val="center"/>
          </w:tcPr>
          <w:p w14:paraId="08CAE240" w14:textId="77777777" w:rsidR="00EA176D" w:rsidRPr="0042649A" w:rsidRDefault="00EA176D" w:rsidP="003D7B57">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E5</w:t>
            </w:r>
          </w:p>
        </w:tc>
        <w:tc>
          <w:tcPr>
            <w:tcW w:w="4680" w:type="dxa"/>
            <w:vAlign w:val="center"/>
          </w:tcPr>
          <w:p w14:paraId="6A5655F6" w14:textId="4675ADD0" w:rsidR="00EA176D" w:rsidRPr="00677A8E" w:rsidRDefault="0071301D" w:rsidP="00726EBA">
            <w:pPr>
              <w:spacing w:before="120" w:after="120" w:line="276" w:lineRule="auto"/>
              <w:jc w:val="both"/>
              <w:rPr>
                <w:rFonts w:ascii="Trebuchet MS" w:hAnsi="Trebuchet MS"/>
                <w:sz w:val="24"/>
                <w:szCs w:val="24"/>
                <w:lang w:val="en-US"/>
              </w:rPr>
            </w:pPr>
            <w:r w:rsidRPr="00297351">
              <w:rPr>
                <w:rFonts w:ascii="Trebuchet MS" w:hAnsi="Trebuchet MS"/>
                <w:sz w:val="24"/>
                <w:szCs w:val="24"/>
                <w:lang w:val="en-US"/>
              </w:rPr>
              <w:t>If at least two beneficiaries previously participated in projects financed by Ro-</w:t>
            </w:r>
            <w:proofErr w:type="spellStart"/>
            <w:r w:rsidRPr="00297351">
              <w:rPr>
                <w:rFonts w:ascii="Trebuchet MS" w:hAnsi="Trebuchet MS"/>
                <w:sz w:val="24"/>
                <w:szCs w:val="24"/>
                <w:lang w:val="en-US"/>
              </w:rPr>
              <w:t>Bg</w:t>
            </w:r>
            <w:proofErr w:type="spellEnd"/>
            <w:r w:rsidRPr="00297351">
              <w:rPr>
                <w:rFonts w:ascii="Trebuchet MS" w:hAnsi="Trebuchet MS"/>
                <w:sz w:val="24"/>
                <w:szCs w:val="24"/>
                <w:lang w:val="en-US"/>
              </w:rPr>
              <w:t xml:space="preserve"> </w:t>
            </w:r>
            <w:proofErr w:type="spellStart"/>
            <w:r w:rsidRPr="00297351">
              <w:rPr>
                <w:rFonts w:ascii="Trebuchet MS" w:hAnsi="Trebuchet MS"/>
                <w:sz w:val="24"/>
                <w:szCs w:val="24"/>
                <w:lang w:val="en-US"/>
              </w:rPr>
              <w:t>Programme</w:t>
            </w:r>
            <w:proofErr w:type="spellEnd"/>
            <w:r w:rsidRPr="00297351">
              <w:rPr>
                <w:rFonts w:ascii="Trebuchet MS" w:hAnsi="Trebuchet MS"/>
                <w:sz w:val="24"/>
                <w:szCs w:val="24"/>
                <w:lang w:val="en-US"/>
              </w:rPr>
              <w:t xml:space="preserve"> 2007-2013 and their </w:t>
            </w:r>
            <w:r w:rsidR="00E23006" w:rsidRPr="00297351">
              <w:rPr>
                <w:rFonts w:ascii="Trebuchet MS" w:hAnsi="Trebuchet MS"/>
                <w:sz w:val="24"/>
                <w:szCs w:val="24"/>
                <w:lang w:val="en-US"/>
              </w:rPr>
              <w:t xml:space="preserve">weighted average </w:t>
            </w:r>
            <w:r w:rsidRPr="00297351">
              <w:rPr>
                <w:rFonts w:ascii="Trebuchet MS" w:hAnsi="Trebuchet MS"/>
                <w:sz w:val="24"/>
                <w:szCs w:val="24"/>
                <w:lang w:val="en-US"/>
              </w:rPr>
              <w:t>financial execution</w:t>
            </w:r>
            <w:r w:rsidR="00E23006" w:rsidRPr="00297351">
              <w:rPr>
                <w:rFonts w:ascii="Trebuchet MS" w:hAnsi="Trebuchet MS"/>
                <w:sz w:val="24"/>
                <w:szCs w:val="24"/>
                <w:lang w:val="en-US"/>
              </w:rPr>
              <w:t xml:space="preserve"> taking into consideration the value of their budgets</w:t>
            </w:r>
            <w:r w:rsidRPr="00297351">
              <w:rPr>
                <w:rFonts w:ascii="Trebuchet MS" w:hAnsi="Trebuchet MS"/>
                <w:sz w:val="24"/>
                <w:szCs w:val="24"/>
                <w:lang w:val="en-US"/>
              </w:rPr>
              <w:t xml:space="preserve"> </w:t>
            </w:r>
            <w:r w:rsidR="008F6914" w:rsidRPr="00297351">
              <w:rPr>
                <w:rFonts w:ascii="Trebuchet MS" w:hAnsi="Trebuchet MS"/>
                <w:sz w:val="24"/>
                <w:szCs w:val="24"/>
                <w:lang w:val="en-US"/>
              </w:rPr>
              <w:t xml:space="preserve">was </w:t>
            </w:r>
            <w:r w:rsidRPr="00297351">
              <w:rPr>
                <w:rFonts w:ascii="Trebuchet MS" w:hAnsi="Trebuchet MS"/>
                <w:sz w:val="24"/>
                <w:szCs w:val="24"/>
                <w:lang w:val="en-US"/>
              </w:rPr>
              <w:t xml:space="preserve">below </w:t>
            </w:r>
            <w:r w:rsidR="008F6914" w:rsidRPr="00297351">
              <w:rPr>
                <w:rFonts w:ascii="Trebuchet MS" w:hAnsi="Trebuchet MS"/>
                <w:sz w:val="24"/>
                <w:szCs w:val="24"/>
                <w:lang w:val="en-US"/>
              </w:rPr>
              <w:t>5</w:t>
            </w:r>
            <w:r w:rsidRPr="00297351">
              <w:rPr>
                <w:rFonts w:ascii="Trebuchet MS" w:hAnsi="Trebuchet MS"/>
                <w:sz w:val="24"/>
                <w:szCs w:val="24"/>
                <w:lang w:val="en-US"/>
              </w:rPr>
              <w:t>0%, than the curren</w:t>
            </w:r>
            <w:r w:rsidR="00677A8E">
              <w:rPr>
                <w:rFonts w:ascii="Trebuchet MS" w:hAnsi="Trebuchet MS"/>
                <w:sz w:val="24"/>
                <w:szCs w:val="24"/>
                <w:lang w:val="en-US"/>
              </w:rPr>
              <w:t>t project will not be eligible</w:t>
            </w:r>
          </w:p>
        </w:tc>
        <w:tc>
          <w:tcPr>
            <w:tcW w:w="658" w:type="dxa"/>
            <w:vAlign w:val="center"/>
          </w:tcPr>
          <w:p w14:paraId="0D2CBEB9" w14:textId="77777777" w:rsidR="00EA176D" w:rsidRPr="0037182A" w:rsidRDefault="00EA176D" w:rsidP="00FE5FBC">
            <w:pPr>
              <w:spacing w:before="120" w:after="120" w:line="276" w:lineRule="auto"/>
              <w:jc w:val="center"/>
              <w:rPr>
                <w:rFonts w:ascii="Trebuchet MS" w:hAnsi="Trebuchet MS"/>
                <w:sz w:val="24"/>
                <w:szCs w:val="24"/>
                <w:lang w:val="en-GB"/>
              </w:rPr>
            </w:pPr>
          </w:p>
        </w:tc>
        <w:tc>
          <w:tcPr>
            <w:tcW w:w="540" w:type="dxa"/>
            <w:shd w:val="clear" w:color="auto" w:fill="FF0000"/>
            <w:vAlign w:val="center"/>
          </w:tcPr>
          <w:p w14:paraId="089D7875" w14:textId="77777777" w:rsidR="00EA176D" w:rsidRPr="0037182A" w:rsidRDefault="00CF6E5F" w:rsidP="00FE5FBC">
            <w:pPr>
              <w:spacing w:before="120" w:after="120" w:line="276" w:lineRule="auto"/>
              <w:jc w:val="center"/>
              <w:rPr>
                <w:rFonts w:ascii="Trebuchet MS" w:hAnsi="Trebuchet MS"/>
                <w:sz w:val="24"/>
                <w:szCs w:val="24"/>
                <w:lang w:val="en-US"/>
              </w:rPr>
            </w:pPr>
            <w:r>
              <w:rPr>
                <w:rFonts w:ascii="Trebuchet MS" w:hAnsi="Trebuchet MS"/>
                <w:sz w:val="24"/>
                <w:szCs w:val="24"/>
                <w:lang w:val="en-US"/>
              </w:rPr>
              <w:t>!</w:t>
            </w:r>
          </w:p>
        </w:tc>
        <w:tc>
          <w:tcPr>
            <w:tcW w:w="548" w:type="dxa"/>
            <w:vAlign w:val="center"/>
          </w:tcPr>
          <w:p w14:paraId="1C22CB4A" w14:textId="77777777" w:rsidR="00EA176D" w:rsidRPr="0037182A" w:rsidRDefault="00EA176D" w:rsidP="00FE5FBC">
            <w:pPr>
              <w:spacing w:before="120" w:after="120" w:line="276" w:lineRule="auto"/>
              <w:jc w:val="center"/>
              <w:rPr>
                <w:rFonts w:ascii="Trebuchet MS" w:hAnsi="Trebuchet MS"/>
                <w:sz w:val="24"/>
                <w:szCs w:val="24"/>
                <w:lang w:val="en-US"/>
              </w:rPr>
            </w:pPr>
          </w:p>
        </w:tc>
        <w:tc>
          <w:tcPr>
            <w:tcW w:w="3305" w:type="dxa"/>
            <w:vAlign w:val="center"/>
          </w:tcPr>
          <w:p w14:paraId="7DDDA4DB" w14:textId="77777777" w:rsidR="00EA176D" w:rsidRPr="0037182A" w:rsidRDefault="00EA176D" w:rsidP="00D709E5">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AF 1.3</w:t>
            </w:r>
          </w:p>
          <w:p w14:paraId="3B0A50A2" w14:textId="77777777" w:rsidR="00EA176D" w:rsidRPr="0037182A" w:rsidRDefault="00EA176D" w:rsidP="00BE7875">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CBC ROBG 2007-2013</w:t>
            </w:r>
          </w:p>
          <w:p w14:paraId="15C4200F" w14:textId="77777777" w:rsidR="0071301D" w:rsidRPr="0037182A" w:rsidRDefault="0071301D" w:rsidP="00BE7875">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www.cbcromaniabulgaria.eu</w:t>
            </w:r>
          </w:p>
        </w:tc>
      </w:tr>
      <w:tr w:rsidR="00B35A07" w:rsidRPr="00297351" w14:paraId="152BF82E" w14:textId="77777777" w:rsidTr="00C02128">
        <w:tc>
          <w:tcPr>
            <w:tcW w:w="662" w:type="dxa"/>
            <w:vMerge w:val="restart"/>
            <w:vAlign w:val="center"/>
          </w:tcPr>
          <w:p w14:paraId="6CD0A11E" w14:textId="77777777" w:rsidR="00EA176D" w:rsidRPr="0037182A" w:rsidRDefault="00EA176D" w:rsidP="00FE1D8F">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2</w:t>
            </w:r>
          </w:p>
          <w:p w14:paraId="1AC1EA0C" w14:textId="77777777" w:rsidR="00EA176D" w:rsidRPr="0037182A" w:rsidRDefault="00EA176D" w:rsidP="00FE1D8F">
            <w:pPr>
              <w:spacing w:before="120" w:after="120" w:line="276" w:lineRule="auto"/>
              <w:jc w:val="center"/>
              <w:rPr>
                <w:rFonts w:ascii="Trebuchet MS" w:hAnsi="Trebuchet MS"/>
                <w:sz w:val="24"/>
                <w:szCs w:val="24"/>
                <w:lang w:val="en-US"/>
              </w:rPr>
            </w:pPr>
          </w:p>
          <w:p w14:paraId="1C3C8270" w14:textId="77777777" w:rsidR="00EA176D" w:rsidRPr="0037182A" w:rsidRDefault="00EA176D" w:rsidP="00FE1D8F">
            <w:pPr>
              <w:spacing w:before="120" w:after="120" w:line="276" w:lineRule="auto"/>
              <w:jc w:val="center"/>
              <w:rPr>
                <w:rFonts w:ascii="Trebuchet MS" w:hAnsi="Trebuchet MS"/>
                <w:sz w:val="24"/>
                <w:szCs w:val="24"/>
                <w:lang w:val="en-US"/>
              </w:rPr>
            </w:pPr>
          </w:p>
        </w:tc>
        <w:tc>
          <w:tcPr>
            <w:tcW w:w="1677" w:type="dxa"/>
            <w:vMerge w:val="restart"/>
            <w:vAlign w:val="center"/>
          </w:tcPr>
          <w:p w14:paraId="5864BF61" w14:textId="77777777" w:rsidR="00EA176D" w:rsidRPr="0037182A" w:rsidRDefault="00EA176D" w:rsidP="00FE1D8F">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All project beneficiaries are eligible</w:t>
            </w:r>
          </w:p>
          <w:p w14:paraId="2C0ECB06" w14:textId="77777777" w:rsidR="00EA176D" w:rsidRPr="0037182A" w:rsidRDefault="00EA176D" w:rsidP="00FE1D8F">
            <w:pPr>
              <w:spacing w:before="120" w:after="120" w:line="276" w:lineRule="auto"/>
              <w:jc w:val="center"/>
              <w:rPr>
                <w:rFonts w:ascii="Trebuchet MS" w:hAnsi="Trebuchet MS"/>
                <w:sz w:val="24"/>
                <w:szCs w:val="24"/>
                <w:lang w:val="en-US"/>
              </w:rPr>
            </w:pPr>
          </w:p>
          <w:p w14:paraId="4E8F7667" w14:textId="77777777" w:rsidR="00EA176D" w:rsidRPr="0037182A" w:rsidRDefault="00EA176D" w:rsidP="00FE1D8F">
            <w:pPr>
              <w:spacing w:before="120" w:after="120" w:line="276" w:lineRule="auto"/>
              <w:jc w:val="center"/>
              <w:rPr>
                <w:rFonts w:ascii="Trebuchet MS" w:hAnsi="Trebuchet MS"/>
                <w:sz w:val="24"/>
                <w:szCs w:val="24"/>
                <w:lang w:val="en-US"/>
              </w:rPr>
            </w:pPr>
          </w:p>
        </w:tc>
        <w:tc>
          <w:tcPr>
            <w:tcW w:w="654" w:type="dxa"/>
            <w:vAlign w:val="center"/>
          </w:tcPr>
          <w:p w14:paraId="70BE235C" w14:textId="77777777" w:rsidR="00EA176D" w:rsidRPr="0037182A" w:rsidRDefault="00EA176D" w:rsidP="00041649">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E6</w:t>
            </w:r>
          </w:p>
        </w:tc>
        <w:tc>
          <w:tcPr>
            <w:tcW w:w="4680" w:type="dxa"/>
            <w:vAlign w:val="center"/>
          </w:tcPr>
          <w:p w14:paraId="495F6760" w14:textId="77777777" w:rsidR="00EA176D" w:rsidRPr="0037182A" w:rsidRDefault="00EA176D" w:rsidP="002B07BB">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All beneficiaries fulfil</w:t>
            </w:r>
            <w:r w:rsidR="00313169">
              <w:rPr>
                <w:rFonts w:ascii="Trebuchet MS" w:hAnsi="Trebuchet MS"/>
                <w:sz w:val="24"/>
                <w:szCs w:val="24"/>
                <w:lang w:val="en-US"/>
              </w:rPr>
              <w:t>l</w:t>
            </w:r>
            <w:r w:rsidRPr="0037182A">
              <w:rPr>
                <w:rFonts w:ascii="Trebuchet MS" w:hAnsi="Trebuchet MS"/>
                <w:sz w:val="24"/>
                <w:szCs w:val="24"/>
                <w:lang w:val="en-US"/>
              </w:rPr>
              <w:t xml:space="preserve"> the criteria for type of institutions set out in the Applicant Guide, including: they are Romanian or Bulgarian non-profit making bodies/</w:t>
            </w:r>
            <w:proofErr w:type="spellStart"/>
            <w:r w:rsidRPr="0037182A">
              <w:rPr>
                <w:rFonts w:ascii="Trebuchet MS" w:hAnsi="Trebuchet MS"/>
                <w:sz w:val="24"/>
                <w:szCs w:val="24"/>
                <w:lang w:val="en-US"/>
              </w:rPr>
              <w:t>organisations</w:t>
            </w:r>
            <w:proofErr w:type="spellEnd"/>
            <w:r w:rsidRPr="0037182A">
              <w:rPr>
                <w:rFonts w:ascii="Trebuchet MS" w:hAnsi="Trebuchet MS"/>
                <w:sz w:val="24"/>
                <w:szCs w:val="24"/>
                <w:lang w:val="en-US"/>
              </w:rPr>
              <w:t xml:space="preserve">, non-governmental </w:t>
            </w:r>
            <w:proofErr w:type="spellStart"/>
            <w:r w:rsidRPr="0037182A">
              <w:rPr>
                <w:rFonts w:ascii="Trebuchet MS" w:hAnsi="Trebuchet MS"/>
                <w:sz w:val="24"/>
                <w:szCs w:val="24"/>
                <w:lang w:val="en-US"/>
              </w:rPr>
              <w:t>organisations</w:t>
            </w:r>
            <w:proofErr w:type="spellEnd"/>
            <w:r w:rsidRPr="0037182A">
              <w:rPr>
                <w:rFonts w:ascii="Trebuchet MS" w:hAnsi="Trebuchet MS"/>
                <w:sz w:val="24"/>
                <w:szCs w:val="24"/>
                <w:lang w:val="en-US"/>
              </w:rPr>
              <w:t xml:space="preserve"> (associations or foundations), public sector operators, local/regional/ national authorities </w:t>
            </w:r>
            <w:r w:rsidRPr="0037182A">
              <w:rPr>
                <w:rFonts w:ascii="Trebuchet MS" w:hAnsi="Trebuchet MS"/>
                <w:sz w:val="24"/>
                <w:szCs w:val="24"/>
                <w:lang w:val="en-US"/>
              </w:rPr>
              <w:lastRenderedPageBreak/>
              <w:t>legally established according to the national legislation of the state on whose territory they are located</w:t>
            </w:r>
          </w:p>
        </w:tc>
        <w:tc>
          <w:tcPr>
            <w:tcW w:w="658" w:type="dxa"/>
            <w:vAlign w:val="center"/>
          </w:tcPr>
          <w:p w14:paraId="6C0D9787" w14:textId="77777777" w:rsidR="00EA176D" w:rsidRPr="0037182A" w:rsidRDefault="00EA176D"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lastRenderedPageBreak/>
              <w:t> </w:t>
            </w:r>
          </w:p>
        </w:tc>
        <w:tc>
          <w:tcPr>
            <w:tcW w:w="540" w:type="dxa"/>
            <w:vAlign w:val="center"/>
          </w:tcPr>
          <w:p w14:paraId="607B0516" w14:textId="77777777" w:rsidR="00EA176D" w:rsidRPr="0037182A" w:rsidRDefault="00EA176D"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548" w:type="dxa"/>
            <w:vAlign w:val="center"/>
          </w:tcPr>
          <w:p w14:paraId="6A7EFE52" w14:textId="77777777" w:rsidR="00EA176D" w:rsidRPr="0037182A" w:rsidRDefault="00EA176D"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3305" w:type="dxa"/>
            <w:vAlign w:val="center"/>
          </w:tcPr>
          <w:p w14:paraId="24EF8E1F" w14:textId="77777777" w:rsidR="00EA176D" w:rsidRPr="0037182A" w:rsidRDefault="00EA176D" w:rsidP="002D78F5">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AF 1.3; Annex A.2, A.4</w:t>
            </w:r>
          </w:p>
        </w:tc>
      </w:tr>
      <w:tr w:rsidR="00B35A07" w:rsidRPr="00297351" w14:paraId="362C48AD" w14:textId="77777777" w:rsidTr="00C02128">
        <w:tc>
          <w:tcPr>
            <w:tcW w:w="662" w:type="dxa"/>
            <w:vMerge/>
            <w:vAlign w:val="center"/>
          </w:tcPr>
          <w:p w14:paraId="52DCCA09"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1677" w:type="dxa"/>
            <w:vMerge/>
            <w:vAlign w:val="center"/>
          </w:tcPr>
          <w:p w14:paraId="7B3FA67D"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53E306D7" w14:textId="77777777" w:rsidR="00EA176D" w:rsidRPr="0042649A" w:rsidRDefault="00EA176D" w:rsidP="003D7B57">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E7</w:t>
            </w:r>
          </w:p>
        </w:tc>
        <w:tc>
          <w:tcPr>
            <w:tcW w:w="4680" w:type="dxa"/>
            <w:vAlign w:val="center"/>
          </w:tcPr>
          <w:p w14:paraId="478A42A4" w14:textId="77777777" w:rsidR="00EA176D" w:rsidRPr="00313169" w:rsidRDefault="00EA176D" w:rsidP="00FF0F50">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All beneficiaries (including the Lead Beneficiary) fulfil</w:t>
            </w:r>
            <w:r w:rsidR="00313169">
              <w:rPr>
                <w:rFonts w:ascii="Trebuchet MS" w:hAnsi="Trebuchet MS"/>
                <w:sz w:val="24"/>
                <w:szCs w:val="24"/>
                <w:lang w:val="en-US"/>
              </w:rPr>
              <w:t>l</w:t>
            </w:r>
            <w:r w:rsidRPr="00313169">
              <w:rPr>
                <w:rFonts w:ascii="Trebuchet MS" w:hAnsi="Trebuchet MS"/>
                <w:sz w:val="24"/>
                <w:szCs w:val="24"/>
                <w:lang w:val="en-US"/>
              </w:rPr>
              <w:t xml:space="preserve"> the location criteria set out in section II.2.i of the Applicant Guide</w:t>
            </w:r>
          </w:p>
        </w:tc>
        <w:tc>
          <w:tcPr>
            <w:tcW w:w="658" w:type="dxa"/>
            <w:vAlign w:val="center"/>
          </w:tcPr>
          <w:p w14:paraId="1E2B73EF" w14:textId="77777777" w:rsidR="00EA176D" w:rsidRPr="00313169" w:rsidRDefault="00EA176D" w:rsidP="00FE5FBC">
            <w:pPr>
              <w:spacing w:before="120" w:after="120" w:line="276" w:lineRule="auto"/>
              <w:jc w:val="center"/>
              <w:rPr>
                <w:rFonts w:ascii="Trebuchet MS" w:hAnsi="Trebuchet MS"/>
                <w:sz w:val="24"/>
                <w:szCs w:val="24"/>
                <w:lang w:val="en-US"/>
              </w:rPr>
            </w:pPr>
            <w:r w:rsidRPr="00313169">
              <w:rPr>
                <w:rFonts w:ascii="Trebuchet MS" w:hAnsi="Trebuchet MS"/>
                <w:sz w:val="24"/>
                <w:szCs w:val="24"/>
                <w:lang w:val="en-US"/>
              </w:rPr>
              <w:t> </w:t>
            </w:r>
          </w:p>
        </w:tc>
        <w:tc>
          <w:tcPr>
            <w:tcW w:w="540" w:type="dxa"/>
            <w:vAlign w:val="center"/>
          </w:tcPr>
          <w:p w14:paraId="040B4FF3" w14:textId="77777777" w:rsidR="00EA176D" w:rsidRPr="00313169" w:rsidRDefault="00EA176D" w:rsidP="00FE5FBC">
            <w:pPr>
              <w:spacing w:before="120" w:after="120" w:line="276" w:lineRule="auto"/>
              <w:jc w:val="center"/>
              <w:rPr>
                <w:rFonts w:ascii="Trebuchet MS" w:hAnsi="Trebuchet MS"/>
                <w:sz w:val="24"/>
                <w:szCs w:val="24"/>
                <w:lang w:val="en-US"/>
              </w:rPr>
            </w:pPr>
            <w:r w:rsidRPr="00313169">
              <w:rPr>
                <w:rFonts w:ascii="Trebuchet MS" w:hAnsi="Trebuchet MS"/>
                <w:sz w:val="24"/>
                <w:szCs w:val="24"/>
                <w:lang w:val="en-US"/>
              </w:rPr>
              <w:t> </w:t>
            </w:r>
          </w:p>
        </w:tc>
        <w:tc>
          <w:tcPr>
            <w:tcW w:w="548" w:type="dxa"/>
            <w:vAlign w:val="center"/>
          </w:tcPr>
          <w:p w14:paraId="4106D2A0" w14:textId="77777777" w:rsidR="00EA176D" w:rsidRPr="00313169" w:rsidRDefault="00EA176D" w:rsidP="00FE5FBC">
            <w:pPr>
              <w:spacing w:before="120" w:after="120" w:line="276" w:lineRule="auto"/>
              <w:jc w:val="center"/>
              <w:rPr>
                <w:rFonts w:ascii="Trebuchet MS" w:hAnsi="Trebuchet MS"/>
                <w:sz w:val="24"/>
                <w:szCs w:val="24"/>
                <w:lang w:val="en-US"/>
              </w:rPr>
            </w:pPr>
            <w:r w:rsidRPr="00313169">
              <w:rPr>
                <w:rFonts w:ascii="Trebuchet MS" w:hAnsi="Trebuchet MS"/>
                <w:sz w:val="24"/>
                <w:szCs w:val="24"/>
                <w:lang w:val="en-US"/>
              </w:rPr>
              <w:t> </w:t>
            </w:r>
          </w:p>
        </w:tc>
        <w:tc>
          <w:tcPr>
            <w:tcW w:w="3305" w:type="dxa"/>
            <w:vAlign w:val="center"/>
          </w:tcPr>
          <w:p w14:paraId="3DCB2A8D" w14:textId="77777777" w:rsidR="00EA176D" w:rsidRPr="00313169" w:rsidRDefault="00EA176D" w:rsidP="002A1DF8">
            <w:pPr>
              <w:spacing w:before="120" w:after="120" w:line="276" w:lineRule="auto"/>
              <w:jc w:val="center"/>
              <w:rPr>
                <w:rFonts w:ascii="Trebuchet MS" w:hAnsi="Trebuchet MS"/>
                <w:sz w:val="24"/>
                <w:szCs w:val="24"/>
                <w:lang w:val="en-US"/>
              </w:rPr>
            </w:pPr>
            <w:r w:rsidRPr="00313169">
              <w:rPr>
                <w:rFonts w:ascii="Trebuchet MS" w:hAnsi="Trebuchet MS"/>
                <w:sz w:val="24"/>
                <w:szCs w:val="24"/>
                <w:lang w:val="en-US"/>
              </w:rPr>
              <w:t>AF 1.3; Annex A.2</w:t>
            </w:r>
          </w:p>
        </w:tc>
      </w:tr>
      <w:tr w:rsidR="00B35A07" w:rsidRPr="00297351" w14:paraId="17BE7354" w14:textId="77777777" w:rsidTr="00C02128">
        <w:tc>
          <w:tcPr>
            <w:tcW w:w="662" w:type="dxa"/>
            <w:vMerge/>
            <w:vAlign w:val="center"/>
          </w:tcPr>
          <w:p w14:paraId="5BECEC70"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1677" w:type="dxa"/>
            <w:vMerge/>
            <w:vAlign w:val="center"/>
          </w:tcPr>
          <w:p w14:paraId="2B376B7E"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08237C58" w14:textId="77777777" w:rsidR="00EA176D" w:rsidRPr="0042649A" w:rsidRDefault="00EA176D" w:rsidP="003D7B57">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E8</w:t>
            </w:r>
          </w:p>
        </w:tc>
        <w:tc>
          <w:tcPr>
            <w:tcW w:w="4680" w:type="dxa"/>
            <w:vAlign w:val="center"/>
          </w:tcPr>
          <w:p w14:paraId="5465FEF4" w14:textId="77777777" w:rsidR="00EA176D" w:rsidRPr="0042649A" w:rsidRDefault="00EA176D" w:rsidP="00500DDA">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No beneficiary is in one of the situations presented in section II.2.i(2) of the Applicant’s Guide</w:t>
            </w:r>
          </w:p>
        </w:tc>
        <w:tc>
          <w:tcPr>
            <w:tcW w:w="658" w:type="dxa"/>
            <w:vAlign w:val="center"/>
          </w:tcPr>
          <w:p w14:paraId="67F2BF50"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0" w:type="dxa"/>
            <w:vAlign w:val="center"/>
          </w:tcPr>
          <w:p w14:paraId="66A256BF"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8" w:type="dxa"/>
            <w:vAlign w:val="center"/>
          </w:tcPr>
          <w:p w14:paraId="7CE6D2CC"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3305" w:type="dxa"/>
            <w:vAlign w:val="center"/>
          </w:tcPr>
          <w:p w14:paraId="3E31CE27" w14:textId="77777777" w:rsidR="00EA176D" w:rsidRPr="0042649A" w:rsidRDefault="00EA176D" w:rsidP="00D709E5">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Annex A.4, A.5</w:t>
            </w:r>
          </w:p>
        </w:tc>
      </w:tr>
      <w:tr w:rsidR="00B35A07" w:rsidRPr="00297351" w14:paraId="5637A88D" w14:textId="77777777" w:rsidTr="00C02128">
        <w:tc>
          <w:tcPr>
            <w:tcW w:w="662" w:type="dxa"/>
            <w:vMerge/>
            <w:vAlign w:val="center"/>
          </w:tcPr>
          <w:p w14:paraId="005B2A19"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1677" w:type="dxa"/>
            <w:vMerge/>
            <w:vAlign w:val="center"/>
          </w:tcPr>
          <w:p w14:paraId="446AA69F"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4A86FBAD" w14:textId="77777777" w:rsidR="00EA176D" w:rsidRPr="0042649A" w:rsidRDefault="00EA176D" w:rsidP="003D7B57">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E9</w:t>
            </w:r>
          </w:p>
        </w:tc>
        <w:tc>
          <w:tcPr>
            <w:tcW w:w="4680" w:type="dxa"/>
            <w:vAlign w:val="center"/>
          </w:tcPr>
          <w:p w14:paraId="377202E0" w14:textId="77777777" w:rsidR="00EA176D" w:rsidRPr="0042649A" w:rsidRDefault="00EA176D" w:rsidP="00FE5FBC">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The beneficiary/</w:t>
            </w:r>
            <w:proofErr w:type="spellStart"/>
            <w:r w:rsidRPr="0042649A">
              <w:rPr>
                <w:rFonts w:ascii="Trebuchet MS" w:hAnsi="Trebuchet MS"/>
                <w:sz w:val="24"/>
                <w:szCs w:val="24"/>
                <w:lang w:val="en-US"/>
              </w:rPr>
              <w:t>ies</w:t>
            </w:r>
            <w:proofErr w:type="spellEnd"/>
            <w:r w:rsidRPr="0042649A">
              <w:rPr>
                <w:rFonts w:ascii="Trebuchet MS" w:hAnsi="Trebuchet MS"/>
                <w:sz w:val="24"/>
                <w:szCs w:val="24"/>
                <w:lang w:val="en-US"/>
              </w:rPr>
              <w:t xml:space="preserve"> are the owner/s of the land/building involved in the infrastructure project or they got the land in concession/ administration/rent/loan as set out in section II.2.i(1) of the Applicant Guide</w:t>
            </w:r>
            <w:r w:rsidR="0071301D" w:rsidRPr="0042649A">
              <w:rPr>
                <w:rFonts w:ascii="Trebuchet MS" w:hAnsi="Trebuchet MS"/>
                <w:sz w:val="24"/>
                <w:szCs w:val="24"/>
                <w:lang w:val="en-US"/>
              </w:rPr>
              <w:t xml:space="preserve"> and the owner has given its written agreement saying that the applicant may perform the investment</w:t>
            </w:r>
          </w:p>
        </w:tc>
        <w:tc>
          <w:tcPr>
            <w:tcW w:w="658" w:type="dxa"/>
            <w:vAlign w:val="center"/>
          </w:tcPr>
          <w:p w14:paraId="2BE51BD9"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540" w:type="dxa"/>
            <w:vAlign w:val="center"/>
          </w:tcPr>
          <w:p w14:paraId="0F6A30D2"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548" w:type="dxa"/>
            <w:vAlign w:val="center"/>
          </w:tcPr>
          <w:p w14:paraId="77DFABB9"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3305" w:type="dxa"/>
            <w:vAlign w:val="center"/>
          </w:tcPr>
          <w:p w14:paraId="5ACBC454" w14:textId="77777777" w:rsidR="00EA176D" w:rsidRPr="007B7AF1" w:rsidRDefault="00EA176D" w:rsidP="000E4E2A">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AF 1.3</w:t>
            </w:r>
            <w:r w:rsidR="007B7AF1">
              <w:rPr>
                <w:rFonts w:ascii="Trebuchet MS" w:hAnsi="Trebuchet MS"/>
                <w:sz w:val="24"/>
                <w:szCs w:val="24"/>
                <w:lang w:val="en-US"/>
              </w:rPr>
              <w:t>, 2.3</w:t>
            </w:r>
            <w:r w:rsidRPr="007B7AF1">
              <w:rPr>
                <w:rFonts w:ascii="Trebuchet MS" w:hAnsi="Trebuchet MS"/>
                <w:sz w:val="24"/>
                <w:szCs w:val="24"/>
                <w:lang w:val="en-US"/>
              </w:rPr>
              <w:t>; Annexes A.2, A.8, A.9</w:t>
            </w:r>
          </w:p>
        </w:tc>
      </w:tr>
      <w:tr w:rsidR="00B35A07" w:rsidRPr="00297351" w14:paraId="46BE2F1A" w14:textId="77777777" w:rsidTr="00C02128">
        <w:tc>
          <w:tcPr>
            <w:tcW w:w="662" w:type="dxa"/>
            <w:vMerge/>
            <w:vAlign w:val="center"/>
          </w:tcPr>
          <w:p w14:paraId="304A017D"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1677" w:type="dxa"/>
            <w:vMerge/>
            <w:vAlign w:val="center"/>
          </w:tcPr>
          <w:p w14:paraId="2227F134"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715D14BB" w14:textId="77777777" w:rsidR="00EA176D" w:rsidRPr="0042649A" w:rsidRDefault="00EA176D" w:rsidP="00C40CAB">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E10</w:t>
            </w:r>
          </w:p>
        </w:tc>
        <w:tc>
          <w:tcPr>
            <w:tcW w:w="4680" w:type="dxa"/>
            <w:vAlign w:val="center"/>
          </w:tcPr>
          <w:p w14:paraId="1AF136A8" w14:textId="77777777" w:rsidR="00EA176D" w:rsidRPr="0042649A" w:rsidRDefault="00EA176D" w:rsidP="003D7B57">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The beneficiaries are the entities entitled to take action in the field/fields addressed by the project.</w:t>
            </w:r>
          </w:p>
        </w:tc>
        <w:tc>
          <w:tcPr>
            <w:tcW w:w="658" w:type="dxa"/>
            <w:vAlign w:val="center"/>
          </w:tcPr>
          <w:p w14:paraId="32CA9416"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0" w:type="dxa"/>
            <w:vAlign w:val="center"/>
          </w:tcPr>
          <w:p w14:paraId="209FEDA8"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8" w:type="dxa"/>
            <w:vAlign w:val="center"/>
          </w:tcPr>
          <w:p w14:paraId="326CFB75"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3305" w:type="dxa"/>
            <w:vAlign w:val="center"/>
          </w:tcPr>
          <w:p w14:paraId="19F77E8A" w14:textId="77777777" w:rsidR="00EA176D" w:rsidRPr="0042649A" w:rsidRDefault="00EA176D" w:rsidP="00D709E5">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AF 1.3; Annex A.2, A.4</w:t>
            </w:r>
          </w:p>
        </w:tc>
      </w:tr>
      <w:tr w:rsidR="00B35A07" w:rsidRPr="00297351" w14:paraId="470C2B77" w14:textId="77777777" w:rsidTr="00C02128">
        <w:tc>
          <w:tcPr>
            <w:tcW w:w="662" w:type="dxa"/>
            <w:vMerge/>
            <w:vAlign w:val="center"/>
          </w:tcPr>
          <w:p w14:paraId="0921D06A" w14:textId="77777777" w:rsidR="00EA176D" w:rsidRPr="0042649A" w:rsidRDefault="00EA176D" w:rsidP="00A83606">
            <w:pPr>
              <w:spacing w:before="120" w:after="120" w:line="276" w:lineRule="auto"/>
              <w:jc w:val="center"/>
              <w:rPr>
                <w:rFonts w:ascii="Trebuchet MS" w:hAnsi="Trebuchet MS"/>
                <w:sz w:val="24"/>
                <w:szCs w:val="24"/>
                <w:lang w:val="en-US"/>
              </w:rPr>
            </w:pPr>
          </w:p>
        </w:tc>
        <w:tc>
          <w:tcPr>
            <w:tcW w:w="1677" w:type="dxa"/>
            <w:vMerge/>
            <w:vAlign w:val="center"/>
          </w:tcPr>
          <w:p w14:paraId="71452F6C"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063935ED" w14:textId="77777777" w:rsidR="00EA176D" w:rsidRPr="0042649A" w:rsidRDefault="00EA176D" w:rsidP="00C40CAB">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E11</w:t>
            </w:r>
          </w:p>
        </w:tc>
        <w:tc>
          <w:tcPr>
            <w:tcW w:w="4680" w:type="dxa"/>
            <w:vAlign w:val="center"/>
          </w:tcPr>
          <w:p w14:paraId="5BD689F5" w14:textId="2B99DB8E" w:rsidR="00EA176D" w:rsidRPr="0042649A" w:rsidRDefault="00EA176D" w:rsidP="00F52050">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 xml:space="preserve">The beneficiaries have the capacity to ensure their own contribution and the financing for non-eligible expenditures of the project; they must also have the capacity to ensure the temporary availability of funds until they are </w:t>
            </w:r>
            <w:r w:rsidRPr="0042649A">
              <w:rPr>
                <w:rFonts w:ascii="Trebuchet MS" w:hAnsi="Trebuchet MS"/>
                <w:sz w:val="24"/>
                <w:szCs w:val="24"/>
                <w:lang w:val="en-US"/>
              </w:rPr>
              <w:lastRenderedPageBreak/>
              <w:t xml:space="preserve">reimbursed by the </w:t>
            </w:r>
            <w:proofErr w:type="spellStart"/>
            <w:r w:rsidRPr="0042649A">
              <w:rPr>
                <w:rFonts w:ascii="Trebuchet MS" w:hAnsi="Trebuchet MS"/>
                <w:sz w:val="24"/>
                <w:szCs w:val="24"/>
                <w:lang w:val="en-US"/>
              </w:rPr>
              <w:t>programme</w:t>
            </w:r>
            <w:proofErr w:type="spellEnd"/>
          </w:p>
        </w:tc>
        <w:tc>
          <w:tcPr>
            <w:tcW w:w="658" w:type="dxa"/>
            <w:vAlign w:val="center"/>
          </w:tcPr>
          <w:p w14:paraId="50775312"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0" w:type="dxa"/>
            <w:vAlign w:val="center"/>
          </w:tcPr>
          <w:p w14:paraId="0CBAB5EE"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8" w:type="dxa"/>
            <w:vAlign w:val="center"/>
          </w:tcPr>
          <w:p w14:paraId="71E21D83"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3305" w:type="dxa"/>
            <w:vAlign w:val="center"/>
          </w:tcPr>
          <w:p w14:paraId="0A931152" w14:textId="77777777" w:rsidR="00EA176D" w:rsidRPr="0042649A" w:rsidRDefault="00EA176D" w:rsidP="00D709E5">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Annex A.5</w:t>
            </w:r>
          </w:p>
        </w:tc>
      </w:tr>
      <w:tr w:rsidR="00B35A07" w:rsidRPr="00297351" w14:paraId="0470F6DC" w14:textId="77777777" w:rsidTr="00C02128">
        <w:tc>
          <w:tcPr>
            <w:tcW w:w="662" w:type="dxa"/>
            <w:vMerge/>
            <w:vAlign w:val="center"/>
          </w:tcPr>
          <w:p w14:paraId="38EC424E" w14:textId="77777777" w:rsidR="00EA176D" w:rsidRPr="0042649A" w:rsidRDefault="00EA176D" w:rsidP="00A83606">
            <w:pPr>
              <w:spacing w:before="120" w:after="120" w:line="276" w:lineRule="auto"/>
              <w:jc w:val="center"/>
              <w:rPr>
                <w:rFonts w:ascii="Trebuchet MS" w:hAnsi="Trebuchet MS"/>
                <w:sz w:val="24"/>
                <w:szCs w:val="24"/>
                <w:lang w:val="en-US"/>
              </w:rPr>
            </w:pPr>
          </w:p>
        </w:tc>
        <w:tc>
          <w:tcPr>
            <w:tcW w:w="1677" w:type="dxa"/>
            <w:vMerge/>
            <w:vAlign w:val="center"/>
          </w:tcPr>
          <w:p w14:paraId="5AB88E84"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7540322B" w14:textId="77777777" w:rsidR="00EA176D" w:rsidRPr="0042649A" w:rsidRDefault="00EA176D" w:rsidP="00C40CAB">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E12</w:t>
            </w:r>
          </w:p>
        </w:tc>
        <w:tc>
          <w:tcPr>
            <w:tcW w:w="4680" w:type="dxa"/>
            <w:vAlign w:val="center"/>
          </w:tcPr>
          <w:p w14:paraId="3AD1A21E" w14:textId="77777777" w:rsidR="00EA176D" w:rsidRPr="0042649A" w:rsidRDefault="00EA176D" w:rsidP="007B6B1A">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No beneficiary has benefited of financing support from public funds in the past 5 years before the deadline for submitting the applications under this call for proposals for the same project in terms of objectives, activities and results (for infrastructure projects, this provision refers to the same infrastructure/segment of infrastructure)</w:t>
            </w:r>
          </w:p>
        </w:tc>
        <w:tc>
          <w:tcPr>
            <w:tcW w:w="658" w:type="dxa"/>
            <w:vAlign w:val="center"/>
          </w:tcPr>
          <w:p w14:paraId="1745348A"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540" w:type="dxa"/>
            <w:vAlign w:val="center"/>
          </w:tcPr>
          <w:p w14:paraId="54FD4B3A"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548" w:type="dxa"/>
            <w:vAlign w:val="center"/>
          </w:tcPr>
          <w:p w14:paraId="143BD9A6"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3305" w:type="dxa"/>
            <w:vAlign w:val="center"/>
          </w:tcPr>
          <w:p w14:paraId="57196628" w14:textId="77777777" w:rsidR="00EA176D" w:rsidRPr="0042649A" w:rsidRDefault="00EA176D" w:rsidP="00D709E5">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AF 1.3, 3.3; Annexes; CBC ROBG 2007-2013</w:t>
            </w:r>
          </w:p>
        </w:tc>
      </w:tr>
      <w:tr w:rsidR="00B35A07" w:rsidRPr="00297351" w14:paraId="1C6BD827" w14:textId="77777777" w:rsidTr="00C02128">
        <w:tc>
          <w:tcPr>
            <w:tcW w:w="662" w:type="dxa"/>
            <w:vMerge w:val="restart"/>
            <w:vAlign w:val="center"/>
          </w:tcPr>
          <w:p w14:paraId="7CBAFFBA" w14:textId="77777777" w:rsidR="00EA176D" w:rsidRPr="0037182A" w:rsidRDefault="00EA176D"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3</w:t>
            </w:r>
          </w:p>
          <w:p w14:paraId="2CF19069" w14:textId="77777777" w:rsidR="00EA176D" w:rsidRPr="0037182A" w:rsidRDefault="00EA176D"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p w14:paraId="4A3DE024" w14:textId="77777777" w:rsidR="00EA176D" w:rsidRPr="0037182A" w:rsidRDefault="00EA176D"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p w14:paraId="42CC904E" w14:textId="77777777" w:rsidR="00EA176D" w:rsidRPr="0037182A" w:rsidRDefault="00EA176D"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p w14:paraId="3CC8E843" w14:textId="77777777" w:rsidR="00EA176D" w:rsidRPr="0037182A" w:rsidRDefault="00EA176D"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677" w:type="dxa"/>
            <w:vMerge w:val="restart"/>
            <w:vAlign w:val="center"/>
          </w:tcPr>
          <w:p w14:paraId="028329B6" w14:textId="77777777" w:rsidR="00EA176D" w:rsidRPr="0037182A" w:rsidRDefault="00EA176D" w:rsidP="00A904BA">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Project fulfils minimum requirements for eligibility of actions</w:t>
            </w:r>
          </w:p>
          <w:p w14:paraId="7CE3D6A6" w14:textId="77777777" w:rsidR="00EA176D" w:rsidRPr="0037182A" w:rsidRDefault="00EA176D" w:rsidP="00A904BA">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p w14:paraId="4BAE8C9A" w14:textId="77777777" w:rsidR="00EA176D" w:rsidRPr="0037182A" w:rsidRDefault="00EA176D" w:rsidP="00A904BA">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p w14:paraId="0254C8E4" w14:textId="77777777" w:rsidR="00EA176D" w:rsidRPr="0037182A" w:rsidRDefault="00EA176D" w:rsidP="00A904BA">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p w14:paraId="09AB773F" w14:textId="77777777" w:rsidR="00EA176D" w:rsidRPr="0037182A" w:rsidRDefault="00EA176D" w:rsidP="00A904BA">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654" w:type="dxa"/>
            <w:vAlign w:val="center"/>
          </w:tcPr>
          <w:p w14:paraId="120A6A02" w14:textId="77777777" w:rsidR="00EA176D" w:rsidRPr="0037182A" w:rsidRDefault="00EA176D" w:rsidP="00B1347A">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E13</w:t>
            </w:r>
          </w:p>
        </w:tc>
        <w:tc>
          <w:tcPr>
            <w:tcW w:w="4680" w:type="dxa"/>
            <w:vAlign w:val="center"/>
          </w:tcPr>
          <w:p w14:paraId="34918916" w14:textId="77777777" w:rsidR="00EA176D" w:rsidRPr="0037182A" w:rsidRDefault="00EA176D" w:rsidP="007D021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The project is in line with </w:t>
            </w:r>
            <w:r w:rsidR="007D021C">
              <w:rPr>
                <w:rFonts w:ascii="Trebuchet MS" w:hAnsi="Trebuchet MS"/>
                <w:sz w:val="24"/>
                <w:szCs w:val="24"/>
                <w:lang w:val="en-US"/>
              </w:rPr>
              <w:t>a specific objective</w:t>
            </w:r>
            <w:r w:rsidRPr="0037182A">
              <w:rPr>
                <w:rFonts w:ascii="Trebuchet MS" w:hAnsi="Trebuchet MS"/>
                <w:sz w:val="24"/>
                <w:szCs w:val="24"/>
                <w:lang w:val="en-US"/>
              </w:rPr>
              <w:t xml:space="preserve"> stipulated in the Applicant’s Guide for the respective call for proposals</w:t>
            </w:r>
          </w:p>
        </w:tc>
        <w:tc>
          <w:tcPr>
            <w:tcW w:w="658" w:type="dxa"/>
            <w:vAlign w:val="center"/>
          </w:tcPr>
          <w:p w14:paraId="4E44EEB1" w14:textId="77777777" w:rsidR="00EA176D" w:rsidRPr="0037182A" w:rsidRDefault="00EA176D" w:rsidP="00FE5FBC">
            <w:pPr>
              <w:spacing w:before="120" w:after="120" w:line="276" w:lineRule="auto"/>
              <w:jc w:val="center"/>
              <w:rPr>
                <w:rFonts w:ascii="Trebuchet MS" w:hAnsi="Trebuchet MS"/>
                <w:sz w:val="24"/>
                <w:szCs w:val="24"/>
                <w:lang w:val="en-US"/>
              </w:rPr>
            </w:pPr>
          </w:p>
        </w:tc>
        <w:tc>
          <w:tcPr>
            <w:tcW w:w="540" w:type="dxa"/>
            <w:vAlign w:val="center"/>
          </w:tcPr>
          <w:p w14:paraId="4585C864" w14:textId="77777777" w:rsidR="00EA176D" w:rsidRPr="0037182A" w:rsidRDefault="00EA176D" w:rsidP="00FE5FBC">
            <w:pPr>
              <w:spacing w:before="120" w:after="120" w:line="276" w:lineRule="auto"/>
              <w:jc w:val="center"/>
              <w:rPr>
                <w:rFonts w:ascii="Trebuchet MS" w:hAnsi="Trebuchet MS"/>
                <w:sz w:val="24"/>
                <w:szCs w:val="24"/>
                <w:lang w:val="en-US"/>
              </w:rPr>
            </w:pPr>
          </w:p>
        </w:tc>
        <w:tc>
          <w:tcPr>
            <w:tcW w:w="548" w:type="dxa"/>
            <w:vAlign w:val="center"/>
          </w:tcPr>
          <w:p w14:paraId="38657C72" w14:textId="77777777" w:rsidR="00EA176D" w:rsidRPr="0037182A" w:rsidRDefault="00EA176D" w:rsidP="00FE5FBC">
            <w:pPr>
              <w:spacing w:before="120" w:after="120" w:line="276" w:lineRule="auto"/>
              <w:jc w:val="center"/>
              <w:rPr>
                <w:rFonts w:ascii="Trebuchet MS" w:hAnsi="Trebuchet MS"/>
                <w:sz w:val="24"/>
                <w:szCs w:val="24"/>
                <w:lang w:val="en-US"/>
              </w:rPr>
            </w:pPr>
          </w:p>
        </w:tc>
        <w:tc>
          <w:tcPr>
            <w:tcW w:w="3305" w:type="dxa"/>
            <w:vAlign w:val="center"/>
          </w:tcPr>
          <w:p w14:paraId="2863EC45" w14:textId="77777777" w:rsidR="00EA176D" w:rsidRPr="0037182A" w:rsidRDefault="00EA176D" w:rsidP="00D709E5">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AF 2.</w:t>
            </w:r>
            <w:r w:rsidR="007B7AF1">
              <w:rPr>
                <w:rFonts w:ascii="Trebuchet MS" w:hAnsi="Trebuchet MS"/>
                <w:sz w:val="24"/>
                <w:szCs w:val="24"/>
                <w:lang w:val="en-US"/>
              </w:rPr>
              <w:t>3</w:t>
            </w:r>
          </w:p>
        </w:tc>
      </w:tr>
      <w:tr w:rsidR="00B35A07" w:rsidRPr="00297351" w14:paraId="5A9E8244" w14:textId="77777777" w:rsidTr="00C02128">
        <w:tc>
          <w:tcPr>
            <w:tcW w:w="662" w:type="dxa"/>
            <w:vMerge/>
            <w:vAlign w:val="center"/>
          </w:tcPr>
          <w:p w14:paraId="705015C6"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1677" w:type="dxa"/>
            <w:vMerge/>
            <w:vAlign w:val="center"/>
          </w:tcPr>
          <w:p w14:paraId="4B604351"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470353F7" w14:textId="77777777" w:rsidR="00EA176D" w:rsidRPr="0042649A" w:rsidRDefault="00EA176D" w:rsidP="008F36C8">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E14</w:t>
            </w:r>
          </w:p>
        </w:tc>
        <w:tc>
          <w:tcPr>
            <w:tcW w:w="4680" w:type="dxa"/>
          </w:tcPr>
          <w:p w14:paraId="65B906E4" w14:textId="77777777" w:rsidR="00EA176D" w:rsidRPr="0042649A" w:rsidRDefault="00EA176D" w:rsidP="00D45DB4">
            <w:pPr>
              <w:keepNext/>
              <w:widowControl w:val="0"/>
              <w:tabs>
                <w:tab w:val="left" w:pos="2655"/>
              </w:tabs>
              <w:spacing w:before="120" w:after="200" w:line="276" w:lineRule="auto"/>
              <w:jc w:val="both"/>
              <w:rPr>
                <w:rFonts w:ascii="Trebuchet MS" w:hAnsi="Trebuchet MS"/>
                <w:sz w:val="24"/>
                <w:szCs w:val="24"/>
                <w:lang w:val="en-US"/>
              </w:rPr>
            </w:pPr>
            <w:r w:rsidRPr="0042649A">
              <w:rPr>
                <w:rFonts w:ascii="Trebuchet MS" w:hAnsi="Trebuchet MS"/>
                <w:sz w:val="24"/>
                <w:szCs w:val="24"/>
                <w:lang w:val="en-US"/>
              </w:rPr>
              <w:t xml:space="preserve">The implementation period </w:t>
            </w:r>
            <w:r w:rsidR="00A91592" w:rsidRPr="0042649A">
              <w:rPr>
                <w:rFonts w:ascii="Trebuchet MS" w:hAnsi="Trebuchet MS"/>
                <w:sz w:val="24"/>
                <w:szCs w:val="24"/>
                <w:lang w:val="en-US"/>
              </w:rPr>
              <w:t xml:space="preserve">and total project eligible </w:t>
            </w:r>
            <w:r w:rsidR="00D45DB4" w:rsidRPr="0042649A">
              <w:rPr>
                <w:rFonts w:ascii="Trebuchet MS" w:hAnsi="Trebuchet MS"/>
                <w:sz w:val="24"/>
                <w:szCs w:val="24"/>
                <w:lang w:val="en-US"/>
              </w:rPr>
              <w:t>budget</w:t>
            </w:r>
            <w:r w:rsidR="00A91592" w:rsidRPr="0042649A">
              <w:rPr>
                <w:rFonts w:ascii="Trebuchet MS" w:hAnsi="Trebuchet MS"/>
                <w:sz w:val="24"/>
                <w:szCs w:val="24"/>
                <w:lang w:val="en-US"/>
              </w:rPr>
              <w:t xml:space="preserve"> </w:t>
            </w:r>
            <w:r w:rsidRPr="0042649A">
              <w:rPr>
                <w:rFonts w:ascii="Trebuchet MS" w:hAnsi="Trebuchet MS"/>
                <w:sz w:val="24"/>
                <w:szCs w:val="24"/>
                <w:lang w:val="en-US"/>
              </w:rPr>
              <w:t>don</w:t>
            </w:r>
            <w:r w:rsidR="00A91592" w:rsidRPr="0042649A">
              <w:rPr>
                <w:rFonts w:ascii="Trebuchet MS" w:hAnsi="Trebuchet MS"/>
                <w:sz w:val="24"/>
                <w:szCs w:val="24"/>
                <w:lang w:val="en-US"/>
              </w:rPr>
              <w:t>’</w:t>
            </w:r>
            <w:r w:rsidRPr="0042649A">
              <w:rPr>
                <w:rFonts w:ascii="Trebuchet MS" w:hAnsi="Trebuchet MS"/>
                <w:sz w:val="24"/>
                <w:szCs w:val="24"/>
                <w:lang w:val="en-US"/>
              </w:rPr>
              <w:t>t exceed the maximum project durations</w:t>
            </w:r>
            <w:r w:rsidR="00A91592" w:rsidRPr="0042649A">
              <w:rPr>
                <w:rFonts w:ascii="Trebuchet MS" w:hAnsi="Trebuchet MS"/>
                <w:sz w:val="24"/>
                <w:szCs w:val="24"/>
                <w:lang w:val="en-US"/>
              </w:rPr>
              <w:t xml:space="preserve"> and values</w:t>
            </w:r>
            <w:r w:rsidRPr="0042649A">
              <w:rPr>
                <w:rFonts w:ascii="Trebuchet MS" w:hAnsi="Trebuchet MS"/>
                <w:sz w:val="24"/>
                <w:szCs w:val="24"/>
                <w:lang w:val="en-US"/>
              </w:rPr>
              <w:t xml:space="preserve"> indicated in the Applicant’s Guide for the respective priority axis/specific objective/type of project.</w:t>
            </w:r>
          </w:p>
        </w:tc>
        <w:tc>
          <w:tcPr>
            <w:tcW w:w="658" w:type="dxa"/>
            <w:vAlign w:val="center"/>
          </w:tcPr>
          <w:p w14:paraId="064A42B5"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0" w:type="dxa"/>
            <w:vAlign w:val="center"/>
          </w:tcPr>
          <w:p w14:paraId="69EDC01D"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8" w:type="dxa"/>
            <w:vAlign w:val="center"/>
          </w:tcPr>
          <w:p w14:paraId="60F018BC"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3305" w:type="dxa"/>
            <w:vAlign w:val="center"/>
          </w:tcPr>
          <w:p w14:paraId="75F1DC54" w14:textId="77777777" w:rsidR="00EA176D" w:rsidRPr="007B7AF1" w:rsidRDefault="00EA176D" w:rsidP="001E07B9">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xml:space="preserve">AF </w:t>
            </w:r>
            <w:r w:rsidR="007B7AF1">
              <w:rPr>
                <w:rFonts w:ascii="Trebuchet MS" w:hAnsi="Trebuchet MS"/>
                <w:sz w:val="24"/>
                <w:szCs w:val="24"/>
                <w:lang w:val="en-US"/>
              </w:rPr>
              <w:t xml:space="preserve">1.1, </w:t>
            </w:r>
            <w:r w:rsidRPr="007B7AF1">
              <w:rPr>
                <w:rFonts w:ascii="Trebuchet MS" w:hAnsi="Trebuchet MS"/>
                <w:sz w:val="24"/>
                <w:szCs w:val="24"/>
                <w:lang w:val="en-US"/>
              </w:rPr>
              <w:t>2.</w:t>
            </w:r>
            <w:r w:rsidR="007B7AF1">
              <w:rPr>
                <w:rFonts w:ascii="Trebuchet MS" w:hAnsi="Trebuchet MS"/>
                <w:sz w:val="24"/>
                <w:szCs w:val="24"/>
                <w:lang w:val="en-US"/>
              </w:rPr>
              <w:t>3, 3</w:t>
            </w:r>
          </w:p>
        </w:tc>
      </w:tr>
      <w:tr w:rsidR="00B35A07" w:rsidRPr="00297351" w14:paraId="6C3F8376" w14:textId="77777777" w:rsidTr="00C02128">
        <w:tc>
          <w:tcPr>
            <w:tcW w:w="662" w:type="dxa"/>
            <w:vMerge/>
            <w:vAlign w:val="center"/>
          </w:tcPr>
          <w:p w14:paraId="0DF85F5F"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1677" w:type="dxa"/>
            <w:vMerge/>
            <w:vAlign w:val="center"/>
          </w:tcPr>
          <w:p w14:paraId="0C6F6BDF"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298A11DF" w14:textId="77777777" w:rsidR="00EA176D" w:rsidRPr="0042649A" w:rsidRDefault="00EA176D" w:rsidP="00723ECA">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E1</w:t>
            </w:r>
            <w:r w:rsidR="00723ECA" w:rsidRPr="0042649A">
              <w:rPr>
                <w:rFonts w:ascii="Trebuchet MS" w:hAnsi="Trebuchet MS"/>
                <w:sz w:val="24"/>
                <w:szCs w:val="24"/>
                <w:lang w:val="en-US"/>
              </w:rPr>
              <w:t>5</w:t>
            </w:r>
          </w:p>
        </w:tc>
        <w:tc>
          <w:tcPr>
            <w:tcW w:w="4680" w:type="dxa"/>
            <w:vAlign w:val="center"/>
          </w:tcPr>
          <w:p w14:paraId="30DC52E8" w14:textId="4888AC01" w:rsidR="00EA176D" w:rsidRPr="0042649A" w:rsidRDefault="00EA176D" w:rsidP="0037182A">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 xml:space="preserve">The </w:t>
            </w:r>
            <w:r w:rsidR="00D8187D" w:rsidRPr="0042649A">
              <w:rPr>
                <w:rFonts w:ascii="Trebuchet MS" w:hAnsi="Trebuchet MS"/>
                <w:sz w:val="24"/>
                <w:szCs w:val="24"/>
                <w:lang w:val="en-US"/>
              </w:rPr>
              <w:t xml:space="preserve">project </w:t>
            </w:r>
            <w:r w:rsidRPr="0042649A">
              <w:rPr>
                <w:rFonts w:ascii="Trebuchet MS" w:hAnsi="Trebuchet MS"/>
                <w:sz w:val="24"/>
                <w:szCs w:val="24"/>
                <w:lang w:val="en-US"/>
              </w:rPr>
              <w:t>was n</w:t>
            </w:r>
            <w:r w:rsidR="00DB3458">
              <w:rPr>
                <w:rFonts w:ascii="Trebuchet MS" w:hAnsi="Trebuchet MS"/>
                <w:sz w:val="24"/>
                <w:szCs w:val="24"/>
                <w:lang w:val="en-US"/>
              </w:rPr>
              <w:t>ot physically completed or</w:t>
            </w:r>
            <w:r w:rsidRPr="0042649A">
              <w:rPr>
                <w:rFonts w:ascii="Trebuchet MS" w:hAnsi="Trebuchet MS"/>
                <w:sz w:val="24"/>
                <w:szCs w:val="24"/>
                <w:lang w:val="en-US"/>
              </w:rPr>
              <w:t xml:space="preserve"> </w:t>
            </w:r>
            <w:r w:rsidR="002D62B3">
              <w:rPr>
                <w:rFonts w:ascii="Trebuchet MS" w:hAnsi="Trebuchet MS"/>
                <w:sz w:val="24"/>
                <w:szCs w:val="24"/>
                <w:lang w:val="en-US"/>
              </w:rPr>
              <w:t xml:space="preserve">fully </w:t>
            </w:r>
            <w:r w:rsidRPr="0042649A">
              <w:rPr>
                <w:rFonts w:ascii="Trebuchet MS" w:hAnsi="Trebuchet MS"/>
                <w:sz w:val="24"/>
                <w:szCs w:val="24"/>
                <w:lang w:val="en-US"/>
              </w:rPr>
              <w:t xml:space="preserve">implemented before the application for funding under the </w:t>
            </w:r>
            <w:proofErr w:type="spellStart"/>
            <w:r w:rsidRPr="0042649A">
              <w:rPr>
                <w:rFonts w:ascii="Trebuchet MS" w:hAnsi="Trebuchet MS"/>
                <w:sz w:val="24"/>
                <w:szCs w:val="24"/>
                <w:lang w:val="en-US"/>
              </w:rPr>
              <w:t>programme</w:t>
            </w:r>
            <w:proofErr w:type="spellEnd"/>
          </w:p>
        </w:tc>
        <w:tc>
          <w:tcPr>
            <w:tcW w:w="658" w:type="dxa"/>
            <w:vAlign w:val="center"/>
          </w:tcPr>
          <w:p w14:paraId="0F655F48"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0" w:type="dxa"/>
            <w:vAlign w:val="center"/>
          </w:tcPr>
          <w:p w14:paraId="3F050E32"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8" w:type="dxa"/>
            <w:vAlign w:val="center"/>
          </w:tcPr>
          <w:p w14:paraId="3FFE611E"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3305" w:type="dxa"/>
            <w:vAlign w:val="center"/>
          </w:tcPr>
          <w:p w14:paraId="1CE08448" w14:textId="77777777" w:rsidR="00EA176D" w:rsidRPr="007B7AF1" w:rsidRDefault="00EA176D" w:rsidP="007B7AF1">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AF 2.</w:t>
            </w:r>
            <w:r w:rsidR="007B7AF1">
              <w:rPr>
                <w:rFonts w:ascii="Trebuchet MS" w:hAnsi="Trebuchet MS"/>
                <w:sz w:val="24"/>
                <w:szCs w:val="24"/>
                <w:lang w:val="en-US"/>
              </w:rPr>
              <w:t>3</w:t>
            </w:r>
            <w:r w:rsidRPr="007B7AF1">
              <w:rPr>
                <w:rFonts w:ascii="Trebuchet MS" w:hAnsi="Trebuchet MS"/>
                <w:sz w:val="24"/>
                <w:szCs w:val="24"/>
                <w:lang w:val="en-US"/>
              </w:rPr>
              <w:t>, 3.3, 1.3; Annexes</w:t>
            </w:r>
          </w:p>
        </w:tc>
      </w:tr>
      <w:tr w:rsidR="00B35A07" w:rsidRPr="00297351" w14:paraId="385F19ED" w14:textId="77777777" w:rsidTr="00C02128">
        <w:tc>
          <w:tcPr>
            <w:tcW w:w="662" w:type="dxa"/>
            <w:vMerge/>
            <w:vAlign w:val="center"/>
          </w:tcPr>
          <w:p w14:paraId="5BA346BE"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1677" w:type="dxa"/>
            <w:vMerge/>
            <w:vAlign w:val="center"/>
          </w:tcPr>
          <w:p w14:paraId="21DDD10D"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55A99406" w14:textId="77777777" w:rsidR="00EA176D" w:rsidRPr="0042649A" w:rsidRDefault="00EA176D" w:rsidP="0037182A">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E1</w:t>
            </w:r>
            <w:r w:rsidR="00723ECA" w:rsidRPr="0042649A">
              <w:rPr>
                <w:rFonts w:ascii="Trebuchet MS" w:hAnsi="Trebuchet MS"/>
                <w:sz w:val="24"/>
                <w:szCs w:val="24"/>
                <w:lang w:val="en-US"/>
              </w:rPr>
              <w:t>6</w:t>
            </w:r>
          </w:p>
        </w:tc>
        <w:tc>
          <w:tcPr>
            <w:tcW w:w="4680" w:type="dxa"/>
            <w:vAlign w:val="center"/>
          </w:tcPr>
          <w:p w14:paraId="65A07BC6" w14:textId="3E3B7EE6" w:rsidR="00EA176D" w:rsidRPr="0042649A" w:rsidRDefault="00EA176D" w:rsidP="009C20A0">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 xml:space="preserve">No activity included in the project was part of an operation which has been or should have been subject to a procedure </w:t>
            </w:r>
            <w:r w:rsidRPr="0042649A">
              <w:rPr>
                <w:rFonts w:ascii="Trebuchet MS" w:hAnsi="Trebuchet MS"/>
                <w:sz w:val="24"/>
                <w:szCs w:val="24"/>
                <w:lang w:val="en-US"/>
              </w:rPr>
              <w:lastRenderedPageBreak/>
              <w:t xml:space="preserve">of recovery in accordance with Article 71 CPR following the relocation of a productive activity outside the </w:t>
            </w:r>
            <w:proofErr w:type="spellStart"/>
            <w:r w:rsidRPr="0042649A">
              <w:rPr>
                <w:rFonts w:ascii="Trebuchet MS" w:hAnsi="Trebuchet MS"/>
                <w:sz w:val="24"/>
                <w:szCs w:val="24"/>
                <w:lang w:val="en-US"/>
              </w:rPr>
              <w:t>programme</w:t>
            </w:r>
            <w:proofErr w:type="spellEnd"/>
            <w:r w:rsidRPr="0042649A">
              <w:rPr>
                <w:rFonts w:ascii="Trebuchet MS" w:hAnsi="Trebuchet MS"/>
                <w:sz w:val="24"/>
                <w:szCs w:val="24"/>
                <w:lang w:val="en-US"/>
              </w:rPr>
              <w:t xml:space="preserve"> area</w:t>
            </w:r>
          </w:p>
        </w:tc>
        <w:tc>
          <w:tcPr>
            <w:tcW w:w="658" w:type="dxa"/>
            <w:vAlign w:val="center"/>
          </w:tcPr>
          <w:p w14:paraId="58B953B7"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0" w:type="dxa"/>
            <w:vAlign w:val="center"/>
          </w:tcPr>
          <w:p w14:paraId="58CD65D3"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8" w:type="dxa"/>
            <w:vAlign w:val="center"/>
          </w:tcPr>
          <w:p w14:paraId="5AC84164"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3305" w:type="dxa"/>
            <w:vAlign w:val="center"/>
          </w:tcPr>
          <w:p w14:paraId="4F818F31" w14:textId="77777777" w:rsidR="00EA176D" w:rsidRPr="007B7AF1" w:rsidRDefault="00EA176D" w:rsidP="001E07B9">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AF 2.</w:t>
            </w:r>
            <w:r w:rsidR="007B7AF1">
              <w:rPr>
                <w:rFonts w:ascii="Trebuchet MS" w:hAnsi="Trebuchet MS"/>
                <w:sz w:val="24"/>
                <w:szCs w:val="24"/>
                <w:lang w:val="en-US"/>
              </w:rPr>
              <w:t>3</w:t>
            </w:r>
            <w:r w:rsidRPr="007B7AF1">
              <w:rPr>
                <w:rFonts w:ascii="Trebuchet MS" w:hAnsi="Trebuchet MS"/>
                <w:sz w:val="24"/>
                <w:szCs w:val="24"/>
                <w:lang w:val="en-US"/>
              </w:rPr>
              <w:t>; 3.3 Annexes</w:t>
            </w:r>
          </w:p>
        </w:tc>
      </w:tr>
      <w:tr w:rsidR="00B35A07" w:rsidRPr="00297351" w14:paraId="63A1CA89" w14:textId="77777777" w:rsidTr="00C02128">
        <w:tc>
          <w:tcPr>
            <w:tcW w:w="662" w:type="dxa"/>
            <w:vMerge/>
            <w:vAlign w:val="center"/>
          </w:tcPr>
          <w:p w14:paraId="33726BBF"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1677" w:type="dxa"/>
            <w:vMerge/>
            <w:vAlign w:val="center"/>
          </w:tcPr>
          <w:p w14:paraId="479C3F46"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503445CF" w14:textId="77777777" w:rsidR="00EA176D" w:rsidRPr="0042649A" w:rsidRDefault="00EA176D" w:rsidP="009E2FEA">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E1</w:t>
            </w:r>
            <w:r w:rsidR="00723ECA" w:rsidRPr="0042649A">
              <w:rPr>
                <w:rFonts w:ascii="Trebuchet MS" w:hAnsi="Trebuchet MS"/>
                <w:sz w:val="24"/>
                <w:szCs w:val="24"/>
                <w:lang w:val="en-US"/>
              </w:rPr>
              <w:t>7</w:t>
            </w:r>
          </w:p>
        </w:tc>
        <w:tc>
          <w:tcPr>
            <w:tcW w:w="4680" w:type="dxa"/>
            <w:vAlign w:val="center"/>
          </w:tcPr>
          <w:p w14:paraId="0066E6D4" w14:textId="0B8023E9" w:rsidR="00EA176D" w:rsidRPr="0042649A" w:rsidRDefault="00EA176D" w:rsidP="003305C2">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 xml:space="preserve">The project has a clear contribution to at least one output indicator and one result indicator of the </w:t>
            </w:r>
            <w:proofErr w:type="spellStart"/>
            <w:r w:rsidRPr="0042649A">
              <w:rPr>
                <w:rFonts w:ascii="Trebuchet MS" w:hAnsi="Trebuchet MS"/>
                <w:sz w:val="24"/>
                <w:szCs w:val="24"/>
                <w:lang w:val="en-US"/>
              </w:rPr>
              <w:t>Programme</w:t>
            </w:r>
            <w:proofErr w:type="spellEnd"/>
            <w:r w:rsidRPr="0042649A">
              <w:rPr>
                <w:rFonts w:ascii="Trebuchet MS" w:hAnsi="Trebuchet MS"/>
                <w:sz w:val="24"/>
                <w:szCs w:val="24"/>
                <w:lang w:val="en-US"/>
              </w:rPr>
              <w:t xml:space="preserve"> for the respective priority axis</w:t>
            </w:r>
            <w:r w:rsidR="00765FD0">
              <w:rPr>
                <w:rFonts w:ascii="Trebuchet MS" w:hAnsi="Trebuchet MS"/>
                <w:sz w:val="24"/>
                <w:szCs w:val="24"/>
                <w:lang w:val="en-US"/>
              </w:rPr>
              <w:t xml:space="preserve"> (</w:t>
            </w:r>
            <w:r w:rsidR="00765FD0" w:rsidRPr="00765FD0">
              <w:rPr>
                <w:rFonts w:ascii="Trebuchet MS" w:hAnsi="Trebuchet MS"/>
                <w:sz w:val="24"/>
                <w:szCs w:val="24"/>
                <w:lang w:val="en-US"/>
              </w:rPr>
              <w:t xml:space="preserve">a clear quantification is demonstrated in </w:t>
            </w:r>
            <w:r w:rsidR="00765FD0">
              <w:rPr>
                <w:rFonts w:ascii="Trebuchet MS" w:hAnsi="Trebuchet MS"/>
                <w:sz w:val="24"/>
                <w:szCs w:val="24"/>
                <w:lang w:val="en-US"/>
              </w:rPr>
              <w:t xml:space="preserve">case of quantifiable indicators) </w:t>
            </w:r>
          </w:p>
        </w:tc>
        <w:tc>
          <w:tcPr>
            <w:tcW w:w="658" w:type="dxa"/>
            <w:vAlign w:val="center"/>
          </w:tcPr>
          <w:p w14:paraId="06B1F137"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540" w:type="dxa"/>
            <w:vAlign w:val="center"/>
          </w:tcPr>
          <w:p w14:paraId="737F862C"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548" w:type="dxa"/>
            <w:vAlign w:val="center"/>
          </w:tcPr>
          <w:p w14:paraId="7E4B413B"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3305" w:type="dxa"/>
            <w:vAlign w:val="center"/>
          </w:tcPr>
          <w:p w14:paraId="28125DB6" w14:textId="77777777" w:rsidR="00EA176D" w:rsidRPr="007B7AF1" w:rsidRDefault="00765FD0" w:rsidP="006346C6">
            <w:pPr>
              <w:spacing w:before="120" w:after="120" w:line="276" w:lineRule="auto"/>
              <w:jc w:val="center"/>
              <w:rPr>
                <w:rFonts w:ascii="Trebuchet MS" w:hAnsi="Trebuchet MS"/>
                <w:sz w:val="24"/>
                <w:szCs w:val="24"/>
                <w:lang w:val="en-US"/>
              </w:rPr>
            </w:pPr>
            <w:r w:rsidRPr="00765FD0">
              <w:rPr>
                <w:rFonts w:ascii="Trebuchet MS" w:hAnsi="Trebuchet MS"/>
                <w:sz w:val="24"/>
                <w:szCs w:val="24"/>
                <w:lang w:val="en-US"/>
              </w:rPr>
              <w:t>All sections within the Application Form</w:t>
            </w:r>
          </w:p>
        </w:tc>
      </w:tr>
      <w:tr w:rsidR="00B35A07" w:rsidRPr="00297351" w14:paraId="5F2F4349" w14:textId="77777777" w:rsidTr="00C02128">
        <w:tc>
          <w:tcPr>
            <w:tcW w:w="662" w:type="dxa"/>
            <w:vMerge/>
            <w:vAlign w:val="center"/>
          </w:tcPr>
          <w:p w14:paraId="50E3C52E"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1677" w:type="dxa"/>
            <w:vMerge/>
            <w:vAlign w:val="center"/>
          </w:tcPr>
          <w:p w14:paraId="4D1066A1"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093DFE11" w14:textId="77777777" w:rsidR="00EA176D" w:rsidRPr="0042649A" w:rsidRDefault="009E2FEA" w:rsidP="009E2FEA">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E1</w:t>
            </w:r>
            <w:r w:rsidR="00723ECA" w:rsidRPr="0042649A">
              <w:rPr>
                <w:rFonts w:ascii="Trebuchet MS" w:hAnsi="Trebuchet MS"/>
                <w:sz w:val="24"/>
                <w:szCs w:val="24"/>
                <w:lang w:val="en-US"/>
              </w:rPr>
              <w:t>8</w:t>
            </w:r>
          </w:p>
        </w:tc>
        <w:tc>
          <w:tcPr>
            <w:tcW w:w="4680" w:type="dxa"/>
            <w:vAlign w:val="center"/>
          </w:tcPr>
          <w:p w14:paraId="2A4881E8" w14:textId="77777777" w:rsidR="00EA176D" w:rsidRPr="0042649A" w:rsidRDefault="00EA176D" w:rsidP="004A45CB">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The project activities are located in the eligible area or, in case not, duly justifications are provided in the Application Form</w:t>
            </w:r>
          </w:p>
        </w:tc>
        <w:tc>
          <w:tcPr>
            <w:tcW w:w="658" w:type="dxa"/>
            <w:vAlign w:val="center"/>
          </w:tcPr>
          <w:p w14:paraId="3AAC6FCF"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540" w:type="dxa"/>
            <w:vAlign w:val="center"/>
          </w:tcPr>
          <w:p w14:paraId="044A1977"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548" w:type="dxa"/>
            <w:vAlign w:val="center"/>
          </w:tcPr>
          <w:p w14:paraId="29BFA5BA"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3305" w:type="dxa"/>
            <w:vAlign w:val="center"/>
          </w:tcPr>
          <w:p w14:paraId="38458C97" w14:textId="77777777" w:rsidR="00EA176D" w:rsidRPr="006346C6" w:rsidRDefault="00EA176D" w:rsidP="006346C6">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AF 2.</w:t>
            </w:r>
            <w:r w:rsidR="006346C6">
              <w:rPr>
                <w:rFonts w:ascii="Trebuchet MS" w:hAnsi="Trebuchet MS"/>
                <w:sz w:val="24"/>
                <w:szCs w:val="24"/>
                <w:lang w:val="en-US"/>
              </w:rPr>
              <w:t>3</w:t>
            </w:r>
            <w:r w:rsidRPr="006346C6">
              <w:rPr>
                <w:rFonts w:ascii="Trebuchet MS" w:hAnsi="Trebuchet MS"/>
                <w:sz w:val="24"/>
                <w:szCs w:val="24"/>
                <w:lang w:val="en-US"/>
              </w:rPr>
              <w:t xml:space="preserve"> </w:t>
            </w:r>
          </w:p>
        </w:tc>
      </w:tr>
      <w:tr w:rsidR="00B35A07" w:rsidRPr="00297351" w14:paraId="5D7B7A75" w14:textId="77777777" w:rsidTr="00C02128">
        <w:tc>
          <w:tcPr>
            <w:tcW w:w="662" w:type="dxa"/>
            <w:vMerge/>
            <w:vAlign w:val="center"/>
          </w:tcPr>
          <w:p w14:paraId="33353DD5"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1677" w:type="dxa"/>
            <w:vMerge/>
            <w:vAlign w:val="center"/>
          </w:tcPr>
          <w:p w14:paraId="1C91E6F4"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2455D890" w14:textId="77777777" w:rsidR="00EA176D" w:rsidRPr="0042649A" w:rsidRDefault="00EA176D" w:rsidP="00041649">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w:t>
            </w:r>
            <w:r w:rsidR="00723ECA" w:rsidRPr="0042649A">
              <w:rPr>
                <w:rFonts w:ascii="Trebuchet MS" w:hAnsi="Trebuchet MS"/>
                <w:sz w:val="24"/>
                <w:szCs w:val="24"/>
                <w:lang w:val="en-US"/>
              </w:rPr>
              <w:t>19</w:t>
            </w:r>
          </w:p>
        </w:tc>
        <w:tc>
          <w:tcPr>
            <w:tcW w:w="4680" w:type="dxa"/>
            <w:vAlign w:val="center"/>
          </w:tcPr>
          <w:p w14:paraId="0C61CF74" w14:textId="77777777" w:rsidR="00EA176D" w:rsidRPr="0042649A" w:rsidRDefault="00EA176D" w:rsidP="00FE5FBC">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 xml:space="preserve">At least 3 of the cooperation criteria are clearly fulfilled  (mandatory cooperation in development and implementation of the project + one by choice from staff or financing) </w:t>
            </w:r>
          </w:p>
        </w:tc>
        <w:tc>
          <w:tcPr>
            <w:tcW w:w="658" w:type="dxa"/>
            <w:vAlign w:val="center"/>
          </w:tcPr>
          <w:p w14:paraId="1F603F07"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540" w:type="dxa"/>
            <w:vAlign w:val="center"/>
          </w:tcPr>
          <w:p w14:paraId="4A5EB7A0"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548" w:type="dxa"/>
            <w:vAlign w:val="center"/>
          </w:tcPr>
          <w:p w14:paraId="2EB744ED"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3305" w:type="dxa"/>
            <w:vAlign w:val="center"/>
          </w:tcPr>
          <w:p w14:paraId="47DBFCBB" w14:textId="77777777" w:rsidR="00EA176D" w:rsidRPr="006346C6" w:rsidRDefault="00EA176D" w:rsidP="006346C6">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AF 2.</w:t>
            </w:r>
            <w:r w:rsidR="006346C6">
              <w:rPr>
                <w:rFonts w:ascii="Trebuchet MS" w:hAnsi="Trebuchet MS"/>
                <w:sz w:val="24"/>
                <w:szCs w:val="24"/>
                <w:lang w:val="en-US"/>
              </w:rPr>
              <w:t>3</w:t>
            </w:r>
            <w:r w:rsidRPr="006346C6">
              <w:rPr>
                <w:rFonts w:ascii="Trebuchet MS" w:hAnsi="Trebuchet MS"/>
                <w:sz w:val="24"/>
                <w:szCs w:val="24"/>
                <w:lang w:val="en-US"/>
              </w:rPr>
              <w:t xml:space="preserve">, 3.1, Annexes </w:t>
            </w:r>
          </w:p>
        </w:tc>
      </w:tr>
      <w:tr w:rsidR="00B35A07" w:rsidRPr="00297351" w14:paraId="1D634DB0" w14:textId="77777777" w:rsidTr="00C02128">
        <w:tc>
          <w:tcPr>
            <w:tcW w:w="662" w:type="dxa"/>
            <w:vMerge/>
            <w:vAlign w:val="center"/>
          </w:tcPr>
          <w:p w14:paraId="6515C340"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1677" w:type="dxa"/>
            <w:vMerge/>
            <w:vAlign w:val="center"/>
          </w:tcPr>
          <w:p w14:paraId="0EF06BE8"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38686E36" w14:textId="77777777" w:rsidR="00EA176D" w:rsidRPr="0042649A" w:rsidRDefault="00EA176D" w:rsidP="00041649">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E2</w:t>
            </w:r>
            <w:r w:rsidR="00723ECA" w:rsidRPr="0042649A">
              <w:rPr>
                <w:rFonts w:ascii="Trebuchet MS" w:hAnsi="Trebuchet MS"/>
                <w:sz w:val="24"/>
                <w:szCs w:val="24"/>
                <w:lang w:val="en-US"/>
              </w:rPr>
              <w:t>0</w:t>
            </w:r>
          </w:p>
        </w:tc>
        <w:tc>
          <w:tcPr>
            <w:tcW w:w="4680" w:type="dxa"/>
            <w:vAlign w:val="center"/>
          </w:tcPr>
          <w:p w14:paraId="1958D9AC" w14:textId="77777777" w:rsidR="00EA176D" w:rsidRPr="0042649A" w:rsidRDefault="00EA176D" w:rsidP="00FB4484">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 xml:space="preserve">The activities included in the project do not represent state aid </w:t>
            </w:r>
          </w:p>
        </w:tc>
        <w:tc>
          <w:tcPr>
            <w:tcW w:w="658" w:type="dxa"/>
            <w:vAlign w:val="center"/>
          </w:tcPr>
          <w:p w14:paraId="00A35CFA"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540" w:type="dxa"/>
            <w:vAlign w:val="center"/>
          </w:tcPr>
          <w:p w14:paraId="16328CDC"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548" w:type="dxa"/>
            <w:vAlign w:val="center"/>
          </w:tcPr>
          <w:p w14:paraId="2C528394" w14:textId="77777777" w:rsidR="00EA176D" w:rsidRPr="0042649A" w:rsidRDefault="00EA176D" w:rsidP="00FE5FBC">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 </w:t>
            </w:r>
          </w:p>
        </w:tc>
        <w:tc>
          <w:tcPr>
            <w:tcW w:w="3305" w:type="dxa"/>
            <w:vAlign w:val="center"/>
          </w:tcPr>
          <w:p w14:paraId="748E97D2" w14:textId="77777777" w:rsidR="00EA176D" w:rsidRPr="006346C6" w:rsidRDefault="00EA176D" w:rsidP="006346C6">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AF 2.</w:t>
            </w:r>
            <w:r w:rsidR="006346C6">
              <w:rPr>
                <w:rFonts w:ascii="Trebuchet MS" w:hAnsi="Trebuchet MS"/>
                <w:sz w:val="24"/>
                <w:szCs w:val="24"/>
                <w:lang w:val="en-US"/>
              </w:rPr>
              <w:t>3</w:t>
            </w:r>
            <w:r w:rsidRPr="006346C6">
              <w:rPr>
                <w:rFonts w:ascii="Trebuchet MS" w:hAnsi="Trebuchet MS"/>
                <w:sz w:val="24"/>
                <w:szCs w:val="24"/>
                <w:lang w:val="en-US"/>
              </w:rPr>
              <w:t xml:space="preserve"> </w:t>
            </w:r>
          </w:p>
        </w:tc>
      </w:tr>
      <w:tr w:rsidR="00B35A07" w:rsidRPr="00297351" w14:paraId="353EF541" w14:textId="77777777" w:rsidTr="00C02128">
        <w:tc>
          <w:tcPr>
            <w:tcW w:w="662" w:type="dxa"/>
            <w:vMerge w:val="restart"/>
            <w:vAlign w:val="center"/>
          </w:tcPr>
          <w:p w14:paraId="05A81482" w14:textId="77777777" w:rsidR="00EA176D" w:rsidRPr="0037182A" w:rsidRDefault="00EA176D"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4</w:t>
            </w:r>
          </w:p>
        </w:tc>
        <w:tc>
          <w:tcPr>
            <w:tcW w:w="1677" w:type="dxa"/>
            <w:vMerge w:val="restart"/>
            <w:vAlign w:val="center"/>
          </w:tcPr>
          <w:p w14:paraId="1C278237" w14:textId="77777777" w:rsidR="00EA176D" w:rsidRPr="0037182A" w:rsidRDefault="00EA176D" w:rsidP="00F16C15">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Financial admissibility</w:t>
            </w:r>
          </w:p>
        </w:tc>
        <w:tc>
          <w:tcPr>
            <w:tcW w:w="654" w:type="dxa"/>
            <w:vAlign w:val="center"/>
          </w:tcPr>
          <w:p w14:paraId="32BB3A4B" w14:textId="77777777" w:rsidR="00EA176D" w:rsidRPr="0037182A" w:rsidRDefault="00EA176D" w:rsidP="005943FB">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E2</w:t>
            </w:r>
            <w:r w:rsidR="00723ECA" w:rsidRPr="0037182A">
              <w:rPr>
                <w:rFonts w:ascii="Trebuchet MS" w:hAnsi="Trebuchet MS"/>
                <w:sz w:val="24"/>
                <w:szCs w:val="24"/>
                <w:lang w:val="en-US"/>
              </w:rPr>
              <w:t>1</w:t>
            </w:r>
          </w:p>
        </w:tc>
        <w:tc>
          <w:tcPr>
            <w:tcW w:w="4680" w:type="dxa"/>
          </w:tcPr>
          <w:p w14:paraId="53B81F91" w14:textId="77777777" w:rsidR="00EA176D" w:rsidRPr="0037182A" w:rsidRDefault="00EA176D" w:rsidP="00CB3348">
            <w:pPr>
              <w:keepNext/>
              <w:widowControl w:val="0"/>
              <w:tabs>
                <w:tab w:val="left" w:pos="2655"/>
              </w:tabs>
              <w:spacing w:before="120" w:after="200" w:line="276" w:lineRule="auto"/>
              <w:jc w:val="both"/>
              <w:rPr>
                <w:rFonts w:ascii="Trebuchet MS" w:hAnsi="Trebuchet MS"/>
                <w:sz w:val="24"/>
                <w:szCs w:val="24"/>
                <w:lang w:val="en-US"/>
              </w:rPr>
            </w:pPr>
            <w:r w:rsidRPr="0037182A">
              <w:rPr>
                <w:rFonts w:ascii="Trebuchet MS" w:hAnsi="Trebuchet MS"/>
                <w:sz w:val="24"/>
                <w:szCs w:val="24"/>
                <w:lang w:val="en-US"/>
              </w:rPr>
              <w:t xml:space="preserve">The budget of activities to be carried out outside the </w:t>
            </w:r>
            <w:proofErr w:type="spellStart"/>
            <w:r w:rsidRPr="0037182A">
              <w:rPr>
                <w:rFonts w:ascii="Trebuchet MS" w:hAnsi="Trebuchet MS"/>
                <w:sz w:val="24"/>
                <w:szCs w:val="24"/>
                <w:lang w:val="en-US"/>
              </w:rPr>
              <w:t>programme</w:t>
            </w:r>
            <w:proofErr w:type="spellEnd"/>
            <w:r w:rsidRPr="0037182A">
              <w:rPr>
                <w:rFonts w:ascii="Trebuchet MS" w:hAnsi="Trebuchet MS"/>
                <w:sz w:val="24"/>
                <w:szCs w:val="24"/>
                <w:lang w:val="en-US"/>
              </w:rPr>
              <w:t xml:space="preserve"> area (if the case) is not over the limits set in the Applicant’s Guide</w:t>
            </w:r>
          </w:p>
        </w:tc>
        <w:tc>
          <w:tcPr>
            <w:tcW w:w="658" w:type="dxa"/>
            <w:vAlign w:val="center"/>
          </w:tcPr>
          <w:p w14:paraId="599FF316" w14:textId="77777777" w:rsidR="00EA176D" w:rsidRPr="0037182A" w:rsidRDefault="00EA176D" w:rsidP="00FE5FBC">
            <w:pPr>
              <w:spacing w:before="120" w:after="120" w:line="276" w:lineRule="auto"/>
              <w:jc w:val="center"/>
              <w:rPr>
                <w:rFonts w:ascii="Trebuchet MS" w:hAnsi="Trebuchet MS"/>
                <w:sz w:val="24"/>
                <w:szCs w:val="24"/>
                <w:lang w:val="en-US"/>
              </w:rPr>
            </w:pPr>
          </w:p>
        </w:tc>
        <w:tc>
          <w:tcPr>
            <w:tcW w:w="540" w:type="dxa"/>
            <w:vAlign w:val="center"/>
          </w:tcPr>
          <w:p w14:paraId="683D8508" w14:textId="77777777" w:rsidR="00EA176D" w:rsidRPr="0037182A" w:rsidRDefault="00EA176D" w:rsidP="00FE5FBC">
            <w:pPr>
              <w:spacing w:before="120" w:after="120" w:line="276" w:lineRule="auto"/>
              <w:jc w:val="center"/>
              <w:rPr>
                <w:rFonts w:ascii="Trebuchet MS" w:hAnsi="Trebuchet MS"/>
                <w:sz w:val="24"/>
                <w:szCs w:val="24"/>
                <w:lang w:val="en-US"/>
              </w:rPr>
            </w:pPr>
          </w:p>
        </w:tc>
        <w:tc>
          <w:tcPr>
            <w:tcW w:w="548" w:type="dxa"/>
            <w:vAlign w:val="center"/>
          </w:tcPr>
          <w:p w14:paraId="1B256F48" w14:textId="77777777" w:rsidR="00EA176D" w:rsidRPr="0037182A" w:rsidRDefault="00EA176D" w:rsidP="00FE5FBC">
            <w:pPr>
              <w:spacing w:before="120" w:after="120" w:line="276" w:lineRule="auto"/>
              <w:jc w:val="center"/>
              <w:rPr>
                <w:rFonts w:ascii="Trebuchet MS" w:hAnsi="Trebuchet MS"/>
                <w:sz w:val="24"/>
                <w:szCs w:val="24"/>
                <w:lang w:val="en-US"/>
              </w:rPr>
            </w:pPr>
          </w:p>
        </w:tc>
        <w:tc>
          <w:tcPr>
            <w:tcW w:w="3305" w:type="dxa"/>
            <w:vAlign w:val="center"/>
          </w:tcPr>
          <w:p w14:paraId="062ADBCD" w14:textId="77777777" w:rsidR="00EA176D" w:rsidRPr="0037182A" w:rsidRDefault="00EA176D" w:rsidP="006346C6">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AF 2.</w:t>
            </w:r>
            <w:r w:rsidR="006346C6">
              <w:rPr>
                <w:rFonts w:ascii="Trebuchet MS" w:hAnsi="Trebuchet MS"/>
                <w:sz w:val="24"/>
                <w:szCs w:val="24"/>
                <w:lang w:val="en-US"/>
              </w:rPr>
              <w:t>3</w:t>
            </w:r>
          </w:p>
        </w:tc>
      </w:tr>
      <w:tr w:rsidR="00B35A07" w:rsidRPr="00297351" w14:paraId="074F7133" w14:textId="77777777" w:rsidTr="00C02128">
        <w:tc>
          <w:tcPr>
            <w:tcW w:w="662" w:type="dxa"/>
            <w:vMerge/>
            <w:vAlign w:val="center"/>
          </w:tcPr>
          <w:p w14:paraId="4B5397C7"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1677" w:type="dxa"/>
            <w:vMerge/>
            <w:vAlign w:val="center"/>
          </w:tcPr>
          <w:p w14:paraId="60F28CFA"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54172AEF" w14:textId="77777777" w:rsidR="00EA176D" w:rsidRPr="0042649A" w:rsidRDefault="00EA176D" w:rsidP="009E2FEA">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E2</w:t>
            </w:r>
            <w:r w:rsidR="00723ECA" w:rsidRPr="0042649A">
              <w:rPr>
                <w:rFonts w:ascii="Trebuchet MS" w:hAnsi="Trebuchet MS"/>
                <w:sz w:val="24"/>
                <w:szCs w:val="24"/>
                <w:lang w:val="en-US"/>
              </w:rPr>
              <w:t>2</w:t>
            </w:r>
          </w:p>
        </w:tc>
        <w:tc>
          <w:tcPr>
            <w:tcW w:w="4680" w:type="dxa"/>
          </w:tcPr>
          <w:p w14:paraId="17D7040B" w14:textId="77777777" w:rsidR="00EA176D" w:rsidRPr="0042649A" w:rsidRDefault="00EA176D" w:rsidP="00CB3348">
            <w:pPr>
              <w:keepNext/>
              <w:widowControl w:val="0"/>
              <w:tabs>
                <w:tab w:val="left" w:pos="2655"/>
              </w:tabs>
              <w:spacing w:before="120" w:after="200" w:line="276" w:lineRule="auto"/>
              <w:jc w:val="both"/>
              <w:rPr>
                <w:rFonts w:ascii="Trebuchet MS" w:hAnsi="Trebuchet MS"/>
                <w:sz w:val="24"/>
                <w:szCs w:val="24"/>
                <w:lang w:val="en-US"/>
              </w:rPr>
            </w:pPr>
            <w:r w:rsidRPr="0042649A">
              <w:rPr>
                <w:rFonts w:ascii="Trebuchet MS" w:hAnsi="Trebuchet MS"/>
                <w:sz w:val="24"/>
                <w:szCs w:val="24"/>
                <w:lang w:val="en-US"/>
              </w:rPr>
              <w:t xml:space="preserve">The value of the financial support requested is in line with the limits </w:t>
            </w:r>
            <w:r w:rsidRPr="0042649A">
              <w:rPr>
                <w:rFonts w:ascii="Trebuchet MS" w:hAnsi="Trebuchet MS"/>
                <w:sz w:val="24"/>
                <w:szCs w:val="24"/>
                <w:lang w:val="en-US"/>
              </w:rPr>
              <w:lastRenderedPageBreak/>
              <w:t>indicated in the Applicant’s Guide for the respective priority axis/specific objective/type of project</w:t>
            </w:r>
          </w:p>
        </w:tc>
        <w:tc>
          <w:tcPr>
            <w:tcW w:w="658" w:type="dxa"/>
            <w:vAlign w:val="center"/>
          </w:tcPr>
          <w:p w14:paraId="2EC2DF15" w14:textId="77777777" w:rsidR="00EA176D" w:rsidRPr="0042649A" w:rsidRDefault="00EA176D" w:rsidP="00CB3348">
            <w:pPr>
              <w:spacing w:before="120" w:after="120" w:line="276" w:lineRule="auto"/>
              <w:jc w:val="center"/>
              <w:rPr>
                <w:rFonts w:ascii="Trebuchet MS" w:hAnsi="Trebuchet MS"/>
                <w:sz w:val="24"/>
                <w:szCs w:val="24"/>
                <w:lang w:val="en-US"/>
              </w:rPr>
            </w:pPr>
          </w:p>
        </w:tc>
        <w:tc>
          <w:tcPr>
            <w:tcW w:w="540" w:type="dxa"/>
            <w:vAlign w:val="center"/>
          </w:tcPr>
          <w:p w14:paraId="04F4EE3E" w14:textId="77777777" w:rsidR="00EA176D" w:rsidRPr="0042649A" w:rsidRDefault="00EA176D" w:rsidP="00CB3348">
            <w:pPr>
              <w:spacing w:before="120" w:after="120" w:line="276" w:lineRule="auto"/>
              <w:jc w:val="center"/>
              <w:rPr>
                <w:rFonts w:ascii="Trebuchet MS" w:hAnsi="Trebuchet MS"/>
                <w:sz w:val="24"/>
                <w:szCs w:val="24"/>
                <w:lang w:val="en-US"/>
              </w:rPr>
            </w:pPr>
          </w:p>
        </w:tc>
        <w:tc>
          <w:tcPr>
            <w:tcW w:w="548" w:type="dxa"/>
            <w:vAlign w:val="center"/>
          </w:tcPr>
          <w:p w14:paraId="43646A2F" w14:textId="77777777" w:rsidR="00EA176D" w:rsidRPr="0042649A" w:rsidRDefault="00EA176D" w:rsidP="00CB3348">
            <w:pPr>
              <w:spacing w:before="120" w:after="120" w:line="276" w:lineRule="auto"/>
              <w:jc w:val="center"/>
              <w:rPr>
                <w:rFonts w:ascii="Trebuchet MS" w:hAnsi="Trebuchet MS"/>
                <w:sz w:val="24"/>
                <w:szCs w:val="24"/>
                <w:lang w:val="en-US"/>
              </w:rPr>
            </w:pPr>
          </w:p>
        </w:tc>
        <w:tc>
          <w:tcPr>
            <w:tcW w:w="3305" w:type="dxa"/>
            <w:vAlign w:val="center"/>
          </w:tcPr>
          <w:p w14:paraId="7E4A669C" w14:textId="77777777" w:rsidR="00EA176D" w:rsidRPr="0042649A" w:rsidRDefault="00EA176D" w:rsidP="00CB3348">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AF 3.1</w:t>
            </w:r>
          </w:p>
        </w:tc>
      </w:tr>
      <w:tr w:rsidR="00B35A07" w:rsidRPr="00297351" w14:paraId="3DB6E641" w14:textId="77777777" w:rsidTr="00C02128">
        <w:tc>
          <w:tcPr>
            <w:tcW w:w="662" w:type="dxa"/>
            <w:vMerge/>
            <w:vAlign w:val="center"/>
          </w:tcPr>
          <w:p w14:paraId="0DB67531"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1677" w:type="dxa"/>
            <w:vMerge/>
            <w:vAlign w:val="center"/>
          </w:tcPr>
          <w:p w14:paraId="2BBA8D1A"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2EC3F00B" w14:textId="77777777" w:rsidR="00EA176D" w:rsidRPr="0042649A" w:rsidRDefault="00EA176D" w:rsidP="009E2FEA">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E2</w:t>
            </w:r>
            <w:r w:rsidR="00723ECA" w:rsidRPr="0042649A">
              <w:rPr>
                <w:rFonts w:ascii="Trebuchet MS" w:hAnsi="Trebuchet MS"/>
                <w:sz w:val="24"/>
                <w:szCs w:val="24"/>
                <w:lang w:val="en-US"/>
              </w:rPr>
              <w:t>3</w:t>
            </w:r>
          </w:p>
        </w:tc>
        <w:tc>
          <w:tcPr>
            <w:tcW w:w="4680" w:type="dxa"/>
            <w:vAlign w:val="center"/>
          </w:tcPr>
          <w:p w14:paraId="2DDCA86B" w14:textId="77777777" w:rsidR="00EA176D" w:rsidRPr="0042649A" w:rsidRDefault="00EA176D" w:rsidP="0037182A">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 xml:space="preserve">The threshold for </w:t>
            </w:r>
            <w:r w:rsidR="00EC755E" w:rsidRPr="0042649A">
              <w:rPr>
                <w:rFonts w:ascii="Trebuchet MS" w:hAnsi="Trebuchet MS"/>
                <w:sz w:val="24"/>
                <w:szCs w:val="24"/>
                <w:lang w:val="en-US"/>
              </w:rPr>
              <w:t>expenditures incurred between 1st of January 2014 and submission of the application form</w:t>
            </w:r>
            <w:r w:rsidRPr="0042649A">
              <w:rPr>
                <w:rFonts w:ascii="Trebuchet MS" w:hAnsi="Trebuchet MS"/>
                <w:sz w:val="24"/>
                <w:szCs w:val="24"/>
                <w:lang w:val="en-US"/>
              </w:rPr>
              <w:t xml:space="preserve"> is observed and is applied to the correct calculation basis</w:t>
            </w:r>
          </w:p>
        </w:tc>
        <w:tc>
          <w:tcPr>
            <w:tcW w:w="658" w:type="dxa"/>
            <w:vAlign w:val="center"/>
          </w:tcPr>
          <w:p w14:paraId="0535E339"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0" w:type="dxa"/>
            <w:vAlign w:val="center"/>
          </w:tcPr>
          <w:p w14:paraId="7F5AA6B8"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548" w:type="dxa"/>
            <w:vAlign w:val="center"/>
          </w:tcPr>
          <w:p w14:paraId="53BAD6B5"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3305" w:type="dxa"/>
            <w:vAlign w:val="center"/>
          </w:tcPr>
          <w:p w14:paraId="41CBACF4" w14:textId="77777777" w:rsidR="00EA176D" w:rsidRPr="0042649A" w:rsidRDefault="00EA176D" w:rsidP="00195F32">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AF 3.1</w:t>
            </w:r>
          </w:p>
        </w:tc>
      </w:tr>
      <w:tr w:rsidR="00B35A07" w:rsidRPr="00297351" w14:paraId="243B814F" w14:textId="77777777" w:rsidTr="00C02128">
        <w:tc>
          <w:tcPr>
            <w:tcW w:w="662" w:type="dxa"/>
            <w:vMerge/>
            <w:vAlign w:val="center"/>
          </w:tcPr>
          <w:p w14:paraId="2CAC2EBF"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1677" w:type="dxa"/>
            <w:vMerge/>
            <w:vAlign w:val="center"/>
          </w:tcPr>
          <w:p w14:paraId="648A14C6"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204BE365" w14:textId="77777777" w:rsidR="00EA176D" w:rsidRPr="0042649A" w:rsidRDefault="00EA176D" w:rsidP="009E2FEA">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E2</w:t>
            </w:r>
            <w:r w:rsidR="00723ECA" w:rsidRPr="0042649A">
              <w:rPr>
                <w:rFonts w:ascii="Trebuchet MS" w:hAnsi="Trebuchet MS"/>
                <w:sz w:val="24"/>
                <w:szCs w:val="24"/>
                <w:lang w:val="en-US"/>
              </w:rPr>
              <w:t>4</w:t>
            </w:r>
          </w:p>
        </w:tc>
        <w:tc>
          <w:tcPr>
            <w:tcW w:w="4680" w:type="dxa"/>
            <w:vAlign w:val="center"/>
          </w:tcPr>
          <w:p w14:paraId="1A5F7003" w14:textId="77777777" w:rsidR="00EA176D" w:rsidRPr="0042649A" w:rsidRDefault="00EA176D" w:rsidP="00CB3348">
            <w:pPr>
              <w:spacing w:before="120" w:after="120" w:line="276" w:lineRule="auto"/>
              <w:jc w:val="both"/>
              <w:rPr>
                <w:rFonts w:ascii="Trebuchet MS" w:hAnsi="Trebuchet MS"/>
                <w:sz w:val="24"/>
                <w:szCs w:val="24"/>
                <w:lang w:val="en-US"/>
              </w:rPr>
            </w:pPr>
            <w:r w:rsidRPr="0042649A">
              <w:rPr>
                <w:rFonts w:ascii="Trebuchet MS" w:hAnsi="Trebuchet MS"/>
                <w:sz w:val="24"/>
                <w:szCs w:val="24"/>
                <w:lang w:val="en-US"/>
              </w:rPr>
              <w:t>The flat rates used for Staff and Office and administrative are in the limits set in the Applicant’s Guide for the respective type of project and are applied to the correct calculation basis.</w:t>
            </w:r>
          </w:p>
        </w:tc>
        <w:tc>
          <w:tcPr>
            <w:tcW w:w="658" w:type="dxa"/>
            <w:vAlign w:val="center"/>
          </w:tcPr>
          <w:p w14:paraId="5A58E028" w14:textId="77777777" w:rsidR="00EA176D" w:rsidRPr="0042649A" w:rsidRDefault="00EA176D" w:rsidP="00CB3348">
            <w:pPr>
              <w:spacing w:before="120" w:after="120" w:line="276" w:lineRule="auto"/>
              <w:jc w:val="center"/>
              <w:rPr>
                <w:rFonts w:ascii="Trebuchet MS" w:hAnsi="Trebuchet MS"/>
                <w:sz w:val="24"/>
                <w:szCs w:val="24"/>
                <w:lang w:val="en-US"/>
              </w:rPr>
            </w:pPr>
          </w:p>
        </w:tc>
        <w:tc>
          <w:tcPr>
            <w:tcW w:w="540" w:type="dxa"/>
            <w:vAlign w:val="center"/>
          </w:tcPr>
          <w:p w14:paraId="1E9C39CC" w14:textId="77777777" w:rsidR="00EA176D" w:rsidRPr="0042649A" w:rsidRDefault="00EA176D" w:rsidP="00CB3348">
            <w:pPr>
              <w:spacing w:before="120" w:after="120" w:line="276" w:lineRule="auto"/>
              <w:jc w:val="center"/>
              <w:rPr>
                <w:rFonts w:ascii="Trebuchet MS" w:hAnsi="Trebuchet MS"/>
                <w:sz w:val="24"/>
                <w:szCs w:val="24"/>
                <w:lang w:val="en-US"/>
              </w:rPr>
            </w:pPr>
          </w:p>
        </w:tc>
        <w:tc>
          <w:tcPr>
            <w:tcW w:w="548" w:type="dxa"/>
            <w:vAlign w:val="center"/>
          </w:tcPr>
          <w:p w14:paraId="6A6203B9" w14:textId="77777777" w:rsidR="00EA176D" w:rsidRPr="0042649A" w:rsidRDefault="00EA176D" w:rsidP="00CB3348">
            <w:pPr>
              <w:spacing w:before="120" w:after="120" w:line="276" w:lineRule="auto"/>
              <w:jc w:val="center"/>
              <w:rPr>
                <w:rFonts w:ascii="Trebuchet MS" w:hAnsi="Trebuchet MS"/>
                <w:sz w:val="24"/>
                <w:szCs w:val="24"/>
                <w:lang w:val="en-US"/>
              </w:rPr>
            </w:pPr>
          </w:p>
        </w:tc>
        <w:tc>
          <w:tcPr>
            <w:tcW w:w="3305" w:type="dxa"/>
            <w:vAlign w:val="center"/>
          </w:tcPr>
          <w:p w14:paraId="4D35CE63" w14:textId="77777777" w:rsidR="00EA176D" w:rsidRPr="0042649A" w:rsidRDefault="00EA176D" w:rsidP="00CB3348">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AF 3.1</w:t>
            </w:r>
          </w:p>
        </w:tc>
      </w:tr>
      <w:tr w:rsidR="00B35A07" w:rsidRPr="00297351" w14:paraId="47770DD0" w14:textId="77777777" w:rsidTr="00C02128">
        <w:tc>
          <w:tcPr>
            <w:tcW w:w="662" w:type="dxa"/>
            <w:vMerge/>
            <w:vAlign w:val="center"/>
          </w:tcPr>
          <w:p w14:paraId="19DC8945" w14:textId="77777777" w:rsidR="00EA176D" w:rsidRPr="0042649A" w:rsidRDefault="00EA176D" w:rsidP="00FE5FBC">
            <w:pPr>
              <w:spacing w:before="120" w:after="120" w:line="276" w:lineRule="auto"/>
              <w:jc w:val="center"/>
              <w:rPr>
                <w:rFonts w:ascii="Trebuchet MS" w:hAnsi="Trebuchet MS"/>
                <w:sz w:val="24"/>
                <w:szCs w:val="24"/>
                <w:lang w:val="en-US"/>
              </w:rPr>
            </w:pPr>
          </w:p>
        </w:tc>
        <w:tc>
          <w:tcPr>
            <w:tcW w:w="1677" w:type="dxa"/>
            <w:vMerge/>
            <w:vAlign w:val="center"/>
          </w:tcPr>
          <w:p w14:paraId="3C8AE02D" w14:textId="77777777" w:rsidR="00EA176D" w:rsidRPr="0042649A" w:rsidRDefault="00EA176D" w:rsidP="00A904BA">
            <w:pPr>
              <w:spacing w:before="120" w:after="120" w:line="276" w:lineRule="auto"/>
              <w:jc w:val="both"/>
              <w:rPr>
                <w:rFonts w:ascii="Trebuchet MS" w:hAnsi="Trebuchet MS"/>
                <w:sz w:val="24"/>
                <w:szCs w:val="24"/>
                <w:lang w:val="en-US"/>
              </w:rPr>
            </w:pPr>
          </w:p>
        </w:tc>
        <w:tc>
          <w:tcPr>
            <w:tcW w:w="654" w:type="dxa"/>
            <w:vAlign w:val="center"/>
          </w:tcPr>
          <w:p w14:paraId="36C6FC75" w14:textId="77777777" w:rsidR="00EA176D" w:rsidRPr="0042649A" w:rsidRDefault="00EA176D" w:rsidP="009E2FEA">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E2</w:t>
            </w:r>
            <w:r w:rsidR="002E6E9A" w:rsidRPr="0042649A">
              <w:rPr>
                <w:rFonts w:ascii="Trebuchet MS" w:hAnsi="Trebuchet MS"/>
                <w:sz w:val="24"/>
                <w:szCs w:val="24"/>
                <w:lang w:val="en-US"/>
              </w:rPr>
              <w:t>5</w:t>
            </w:r>
          </w:p>
        </w:tc>
        <w:tc>
          <w:tcPr>
            <w:tcW w:w="4680" w:type="dxa"/>
          </w:tcPr>
          <w:p w14:paraId="0ACFF3BE" w14:textId="77777777" w:rsidR="00EA176D" w:rsidRPr="0042649A" w:rsidRDefault="00EA176D" w:rsidP="00CB3348">
            <w:pPr>
              <w:keepNext/>
              <w:widowControl w:val="0"/>
              <w:tabs>
                <w:tab w:val="left" w:pos="2655"/>
              </w:tabs>
              <w:spacing w:before="120" w:after="200" w:line="276" w:lineRule="auto"/>
              <w:jc w:val="both"/>
              <w:rPr>
                <w:rFonts w:ascii="Trebuchet MS" w:hAnsi="Trebuchet MS"/>
                <w:sz w:val="24"/>
                <w:szCs w:val="24"/>
                <w:lang w:val="en-US"/>
              </w:rPr>
            </w:pPr>
            <w:r w:rsidRPr="0042649A">
              <w:rPr>
                <w:rFonts w:ascii="Trebuchet MS" w:hAnsi="Trebuchet MS"/>
                <w:sz w:val="24"/>
                <w:szCs w:val="24"/>
                <w:lang w:val="en-US"/>
              </w:rPr>
              <w:t xml:space="preserve">The percentage of the financial support requested from ERDF and state budgets are within the limits indicated in the Applicant’s Guide </w:t>
            </w:r>
          </w:p>
        </w:tc>
        <w:tc>
          <w:tcPr>
            <w:tcW w:w="658" w:type="dxa"/>
            <w:vAlign w:val="center"/>
          </w:tcPr>
          <w:p w14:paraId="66C66E54" w14:textId="77777777" w:rsidR="00EA176D" w:rsidRPr="0042649A" w:rsidRDefault="00EA176D" w:rsidP="00CB3348">
            <w:pPr>
              <w:spacing w:before="120" w:after="120" w:line="276" w:lineRule="auto"/>
              <w:jc w:val="center"/>
              <w:rPr>
                <w:rFonts w:ascii="Trebuchet MS" w:hAnsi="Trebuchet MS"/>
                <w:sz w:val="24"/>
                <w:szCs w:val="24"/>
                <w:lang w:val="en-US"/>
              </w:rPr>
            </w:pPr>
          </w:p>
        </w:tc>
        <w:tc>
          <w:tcPr>
            <w:tcW w:w="540" w:type="dxa"/>
            <w:vAlign w:val="center"/>
          </w:tcPr>
          <w:p w14:paraId="65837018" w14:textId="77777777" w:rsidR="00EA176D" w:rsidRPr="0042649A" w:rsidRDefault="00EA176D" w:rsidP="00CB3348">
            <w:pPr>
              <w:spacing w:before="120" w:after="120" w:line="276" w:lineRule="auto"/>
              <w:jc w:val="center"/>
              <w:rPr>
                <w:rFonts w:ascii="Trebuchet MS" w:hAnsi="Trebuchet MS"/>
                <w:sz w:val="24"/>
                <w:szCs w:val="24"/>
                <w:lang w:val="en-US"/>
              </w:rPr>
            </w:pPr>
          </w:p>
        </w:tc>
        <w:tc>
          <w:tcPr>
            <w:tcW w:w="548" w:type="dxa"/>
            <w:vAlign w:val="center"/>
          </w:tcPr>
          <w:p w14:paraId="7E7031EA" w14:textId="77777777" w:rsidR="00EA176D" w:rsidRPr="0042649A" w:rsidRDefault="00EA176D" w:rsidP="00CB3348">
            <w:pPr>
              <w:spacing w:before="120" w:after="120" w:line="276" w:lineRule="auto"/>
              <w:jc w:val="center"/>
              <w:rPr>
                <w:rFonts w:ascii="Trebuchet MS" w:hAnsi="Trebuchet MS"/>
                <w:sz w:val="24"/>
                <w:szCs w:val="24"/>
                <w:lang w:val="en-US"/>
              </w:rPr>
            </w:pPr>
          </w:p>
        </w:tc>
        <w:tc>
          <w:tcPr>
            <w:tcW w:w="3305" w:type="dxa"/>
            <w:vAlign w:val="center"/>
          </w:tcPr>
          <w:p w14:paraId="3137DF1C" w14:textId="77777777" w:rsidR="00EA176D" w:rsidRPr="0042649A" w:rsidRDefault="00EA176D" w:rsidP="00CB3348">
            <w:pPr>
              <w:spacing w:before="120" w:after="120" w:line="276" w:lineRule="auto"/>
              <w:jc w:val="center"/>
              <w:rPr>
                <w:rFonts w:ascii="Trebuchet MS" w:hAnsi="Trebuchet MS"/>
                <w:sz w:val="24"/>
                <w:szCs w:val="24"/>
                <w:lang w:val="en-US"/>
              </w:rPr>
            </w:pPr>
            <w:r w:rsidRPr="0042649A">
              <w:rPr>
                <w:rFonts w:ascii="Trebuchet MS" w:hAnsi="Trebuchet MS"/>
                <w:sz w:val="24"/>
                <w:szCs w:val="24"/>
                <w:lang w:val="en-US"/>
              </w:rPr>
              <w:t>AF 3.</w:t>
            </w:r>
            <w:r w:rsidR="00AA3045">
              <w:rPr>
                <w:rFonts w:ascii="Trebuchet MS" w:hAnsi="Trebuchet MS"/>
                <w:sz w:val="24"/>
                <w:szCs w:val="24"/>
                <w:lang w:val="en-US"/>
              </w:rPr>
              <w:t>1</w:t>
            </w:r>
          </w:p>
        </w:tc>
      </w:tr>
      <w:tr w:rsidR="00B35A07" w:rsidRPr="00297351" w14:paraId="363AEEFB" w14:textId="77777777" w:rsidTr="00187AAD">
        <w:tc>
          <w:tcPr>
            <w:tcW w:w="12724" w:type="dxa"/>
            <w:gridSpan w:val="8"/>
            <w:shd w:val="clear" w:color="auto" w:fill="E5DFEC" w:themeFill="accent4" w:themeFillTint="33"/>
          </w:tcPr>
          <w:p w14:paraId="3D59B9D5" w14:textId="77777777" w:rsidR="00187AAD" w:rsidRPr="0037182A" w:rsidRDefault="003C7C5A" w:rsidP="0037182A">
            <w:pPr>
              <w:spacing w:before="120" w:after="120"/>
              <w:jc w:val="both"/>
              <w:rPr>
                <w:rFonts w:ascii="Trebuchet MS" w:hAnsi="Trebuchet MS"/>
                <w:sz w:val="24"/>
                <w:szCs w:val="24"/>
                <w:lang w:val="en-US"/>
              </w:rPr>
            </w:pPr>
            <w:r w:rsidRPr="0037182A">
              <w:rPr>
                <w:rFonts w:ascii="Trebuchet MS" w:hAnsi="Trebuchet MS"/>
                <w:sz w:val="24"/>
                <w:szCs w:val="24"/>
                <w:lang w:val="en-US"/>
              </w:rPr>
              <w:t>In case one “No” is checked for E1-E4 or E6-E2</w:t>
            </w:r>
            <w:r w:rsidR="002E6E9A" w:rsidRPr="0037182A">
              <w:rPr>
                <w:rFonts w:ascii="Trebuchet MS" w:hAnsi="Trebuchet MS"/>
                <w:sz w:val="24"/>
                <w:szCs w:val="24"/>
                <w:lang w:val="en-US"/>
              </w:rPr>
              <w:t>5</w:t>
            </w:r>
            <w:r w:rsidRPr="0037182A">
              <w:rPr>
                <w:rFonts w:ascii="Trebuchet MS" w:hAnsi="Trebuchet MS"/>
                <w:sz w:val="24"/>
                <w:szCs w:val="24"/>
                <w:lang w:val="en-US"/>
              </w:rPr>
              <w:t>, or in case “Yes” is checked for E5, the assessment of the Application Form will stop at this stage and the project will be proposed for rejection.</w:t>
            </w:r>
          </w:p>
        </w:tc>
      </w:tr>
    </w:tbl>
    <w:p w14:paraId="0DEEDB6B" w14:textId="77777777" w:rsidR="0085536D" w:rsidRPr="0037182A" w:rsidRDefault="0085536D" w:rsidP="00FE5FBC">
      <w:pPr>
        <w:spacing w:before="120" w:after="120" w:line="240" w:lineRule="auto"/>
        <w:rPr>
          <w:rFonts w:ascii="Trebuchet MS" w:hAnsi="Trebuchet MS"/>
          <w:sz w:val="24"/>
          <w:szCs w:val="24"/>
          <w:lang w:val="en-US"/>
        </w:rPr>
      </w:pPr>
    </w:p>
    <w:tbl>
      <w:tblPr>
        <w:tblW w:w="13041" w:type="dxa"/>
        <w:tblInd w:w="108" w:type="dxa"/>
        <w:tblLook w:val="04A0" w:firstRow="1" w:lastRow="0" w:firstColumn="1" w:lastColumn="0" w:noHBand="0" w:noVBand="1"/>
      </w:tblPr>
      <w:tblGrid>
        <w:gridCol w:w="13041"/>
      </w:tblGrid>
      <w:tr w:rsidR="00B35A07" w:rsidRPr="00297351" w14:paraId="61E8ED11" w14:textId="77777777" w:rsidTr="002B7493">
        <w:trPr>
          <w:trHeight w:val="312"/>
        </w:trPr>
        <w:tc>
          <w:tcPr>
            <w:tcW w:w="13041" w:type="dxa"/>
            <w:tcBorders>
              <w:top w:val="nil"/>
              <w:left w:val="nil"/>
              <w:bottom w:val="single" w:sz="4" w:space="0" w:color="auto"/>
              <w:right w:val="nil"/>
            </w:tcBorders>
            <w:shd w:val="clear" w:color="auto" w:fill="auto"/>
            <w:noWrap/>
            <w:vAlign w:val="bottom"/>
            <w:hideMark/>
          </w:tcPr>
          <w:p w14:paraId="1F644F3F" w14:textId="77777777" w:rsidR="002B7493" w:rsidRPr="0037182A" w:rsidRDefault="002B7493" w:rsidP="00FE5FBC">
            <w:pPr>
              <w:spacing w:before="120" w:after="120" w:line="240" w:lineRule="auto"/>
              <w:jc w:val="center"/>
              <w:rPr>
                <w:rFonts w:ascii="Trebuchet MS" w:eastAsia="Times New Roman" w:hAnsi="Trebuchet MS" w:cs="Times New Roman"/>
                <w:b/>
                <w:bCs/>
                <w:sz w:val="24"/>
                <w:szCs w:val="24"/>
                <w:lang w:val="en-US" w:eastAsia="en-US"/>
              </w:rPr>
            </w:pPr>
            <w:r w:rsidRPr="0037182A">
              <w:rPr>
                <w:rFonts w:ascii="Trebuchet MS" w:eastAsia="Times New Roman" w:hAnsi="Trebuchet MS" w:cs="Times New Roman"/>
                <w:b/>
                <w:bCs/>
                <w:sz w:val="24"/>
                <w:szCs w:val="24"/>
                <w:lang w:val="en-US" w:eastAsia="en-US"/>
              </w:rPr>
              <w:t>QUALITY / TECHNICAL ASSESSMENT CRITERIA</w:t>
            </w:r>
          </w:p>
          <w:p w14:paraId="6640E047" w14:textId="77777777" w:rsidR="002B7493" w:rsidRPr="0037182A" w:rsidRDefault="002B7493" w:rsidP="00187AAD">
            <w:pPr>
              <w:spacing w:before="120" w:after="120" w:line="240" w:lineRule="auto"/>
              <w:rPr>
                <w:rFonts w:ascii="Trebuchet MS" w:eastAsia="Times New Roman" w:hAnsi="Trebuchet MS" w:cs="Times New Roman"/>
                <w:b/>
                <w:bCs/>
                <w:sz w:val="24"/>
                <w:szCs w:val="24"/>
                <w:lang w:val="en-US" w:eastAsia="en-US"/>
              </w:rPr>
            </w:pPr>
          </w:p>
        </w:tc>
      </w:tr>
    </w:tbl>
    <w:tbl>
      <w:tblPr>
        <w:tblStyle w:val="TableGrid"/>
        <w:tblW w:w="0" w:type="auto"/>
        <w:tblLayout w:type="fixed"/>
        <w:tblLook w:val="04A0" w:firstRow="1" w:lastRow="0" w:firstColumn="1" w:lastColumn="0" w:noHBand="0" w:noVBand="1"/>
      </w:tblPr>
      <w:tblGrid>
        <w:gridCol w:w="817"/>
        <w:gridCol w:w="1701"/>
        <w:gridCol w:w="1134"/>
        <w:gridCol w:w="425"/>
        <w:gridCol w:w="6375"/>
        <w:gridCol w:w="1282"/>
        <w:gridCol w:w="1442"/>
      </w:tblGrid>
      <w:tr w:rsidR="00B35A07" w:rsidRPr="00297351" w14:paraId="680C7FDA" w14:textId="77777777" w:rsidTr="00DA2632">
        <w:tc>
          <w:tcPr>
            <w:tcW w:w="817" w:type="dxa"/>
            <w:tcBorders>
              <w:bottom w:val="single" w:sz="4" w:space="0" w:color="auto"/>
            </w:tcBorders>
            <w:shd w:val="clear" w:color="auto" w:fill="BFBFBF" w:themeFill="background1" w:themeFillShade="BF"/>
            <w:vAlign w:val="center"/>
          </w:tcPr>
          <w:p w14:paraId="3FDB86E2" w14:textId="77777777" w:rsidR="00401842" w:rsidRPr="0037182A" w:rsidRDefault="00401842" w:rsidP="00FE5FBC">
            <w:pPr>
              <w:spacing w:before="120" w:after="120" w:line="276" w:lineRule="auto"/>
              <w:jc w:val="center"/>
              <w:rPr>
                <w:rFonts w:ascii="Trebuchet MS" w:hAnsi="Trebuchet MS"/>
                <w:b/>
                <w:bCs/>
                <w:sz w:val="24"/>
                <w:szCs w:val="24"/>
                <w:lang w:val="en-US"/>
              </w:rPr>
            </w:pPr>
            <w:proofErr w:type="spellStart"/>
            <w:r w:rsidRPr="0037182A">
              <w:rPr>
                <w:rFonts w:ascii="Trebuchet MS" w:hAnsi="Trebuchet MS"/>
                <w:b/>
                <w:bCs/>
                <w:sz w:val="24"/>
                <w:szCs w:val="24"/>
                <w:lang w:val="en-US"/>
              </w:rPr>
              <w:t>Crt</w:t>
            </w:r>
            <w:proofErr w:type="spellEnd"/>
            <w:r w:rsidRPr="0037182A">
              <w:rPr>
                <w:rFonts w:ascii="Trebuchet MS" w:hAnsi="Trebuchet MS"/>
                <w:b/>
                <w:bCs/>
                <w:sz w:val="24"/>
                <w:szCs w:val="24"/>
                <w:lang w:val="en-US"/>
              </w:rPr>
              <w:t xml:space="preserve"> no</w:t>
            </w:r>
          </w:p>
        </w:tc>
        <w:tc>
          <w:tcPr>
            <w:tcW w:w="1701" w:type="dxa"/>
            <w:tcBorders>
              <w:bottom w:val="single" w:sz="4" w:space="0" w:color="auto"/>
            </w:tcBorders>
            <w:shd w:val="clear" w:color="auto" w:fill="BFBFBF" w:themeFill="background1" w:themeFillShade="BF"/>
            <w:vAlign w:val="center"/>
          </w:tcPr>
          <w:p w14:paraId="63D2608B" w14:textId="77777777" w:rsidR="00401842" w:rsidRPr="0037182A" w:rsidRDefault="00401842" w:rsidP="00FE5FBC">
            <w:pPr>
              <w:spacing w:before="120" w:after="120" w:line="276" w:lineRule="auto"/>
              <w:jc w:val="center"/>
              <w:rPr>
                <w:rFonts w:ascii="Trebuchet MS" w:hAnsi="Trebuchet MS"/>
                <w:b/>
                <w:bCs/>
                <w:sz w:val="24"/>
                <w:szCs w:val="24"/>
                <w:lang w:val="en-US"/>
              </w:rPr>
            </w:pPr>
            <w:r w:rsidRPr="0037182A">
              <w:rPr>
                <w:rFonts w:ascii="Trebuchet MS" w:hAnsi="Trebuchet MS"/>
                <w:b/>
                <w:bCs/>
                <w:sz w:val="24"/>
                <w:szCs w:val="24"/>
                <w:lang w:val="en-US"/>
              </w:rPr>
              <w:t xml:space="preserve">Criteria </w:t>
            </w:r>
          </w:p>
        </w:tc>
        <w:tc>
          <w:tcPr>
            <w:tcW w:w="1559" w:type="dxa"/>
            <w:gridSpan w:val="2"/>
            <w:tcBorders>
              <w:bottom w:val="single" w:sz="4" w:space="0" w:color="auto"/>
            </w:tcBorders>
            <w:shd w:val="clear" w:color="auto" w:fill="BFBFBF" w:themeFill="background1" w:themeFillShade="BF"/>
            <w:vAlign w:val="center"/>
          </w:tcPr>
          <w:p w14:paraId="18CEA989" w14:textId="77777777" w:rsidR="00401842" w:rsidRPr="0037182A" w:rsidRDefault="00401842" w:rsidP="00FE5FBC">
            <w:pPr>
              <w:spacing w:before="120" w:after="120" w:line="276" w:lineRule="auto"/>
              <w:jc w:val="center"/>
              <w:rPr>
                <w:rFonts w:ascii="Trebuchet MS" w:hAnsi="Trebuchet MS"/>
                <w:b/>
                <w:bCs/>
                <w:sz w:val="24"/>
                <w:szCs w:val="24"/>
                <w:lang w:val="en-US"/>
              </w:rPr>
            </w:pPr>
            <w:r w:rsidRPr="0037182A">
              <w:rPr>
                <w:rFonts w:ascii="Trebuchet MS" w:hAnsi="Trebuchet MS"/>
                <w:b/>
                <w:bCs/>
                <w:sz w:val="24"/>
                <w:szCs w:val="24"/>
                <w:lang w:val="en-US"/>
              </w:rPr>
              <w:t> </w:t>
            </w:r>
          </w:p>
        </w:tc>
        <w:tc>
          <w:tcPr>
            <w:tcW w:w="6375" w:type="dxa"/>
            <w:tcBorders>
              <w:bottom w:val="single" w:sz="4" w:space="0" w:color="auto"/>
            </w:tcBorders>
            <w:shd w:val="clear" w:color="auto" w:fill="BFBFBF" w:themeFill="background1" w:themeFillShade="BF"/>
            <w:vAlign w:val="center"/>
          </w:tcPr>
          <w:p w14:paraId="4B4ABBF8" w14:textId="77777777" w:rsidR="00401842" w:rsidRPr="0037182A" w:rsidRDefault="00401842" w:rsidP="00FE5FBC">
            <w:pPr>
              <w:spacing w:before="120" w:after="120" w:line="276" w:lineRule="auto"/>
              <w:jc w:val="center"/>
              <w:rPr>
                <w:rFonts w:ascii="Trebuchet MS" w:hAnsi="Trebuchet MS"/>
                <w:b/>
                <w:bCs/>
                <w:sz w:val="24"/>
                <w:szCs w:val="24"/>
                <w:lang w:val="en-US"/>
              </w:rPr>
            </w:pPr>
            <w:r w:rsidRPr="0037182A">
              <w:rPr>
                <w:rFonts w:ascii="Trebuchet MS" w:hAnsi="Trebuchet MS"/>
                <w:b/>
                <w:bCs/>
                <w:sz w:val="24"/>
                <w:szCs w:val="24"/>
                <w:lang w:val="en-US"/>
              </w:rPr>
              <w:t>Sub-criteria</w:t>
            </w:r>
          </w:p>
        </w:tc>
        <w:tc>
          <w:tcPr>
            <w:tcW w:w="1282" w:type="dxa"/>
            <w:tcBorders>
              <w:bottom w:val="single" w:sz="4" w:space="0" w:color="auto"/>
            </w:tcBorders>
            <w:shd w:val="clear" w:color="auto" w:fill="BFBFBF" w:themeFill="background1" w:themeFillShade="BF"/>
            <w:vAlign w:val="center"/>
          </w:tcPr>
          <w:p w14:paraId="0D19F2B6" w14:textId="77777777" w:rsidR="00401842" w:rsidRPr="0037182A" w:rsidRDefault="00401842" w:rsidP="00FE5FBC">
            <w:pPr>
              <w:spacing w:before="120" w:after="120" w:line="276" w:lineRule="auto"/>
              <w:jc w:val="center"/>
              <w:rPr>
                <w:rFonts w:ascii="Trebuchet MS" w:hAnsi="Trebuchet MS"/>
                <w:b/>
                <w:bCs/>
                <w:sz w:val="24"/>
                <w:szCs w:val="24"/>
                <w:lang w:val="en-US"/>
              </w:rPr>
            </w:pPr>
            <w:r w:rsidRPr="0037182A">
              <w:rPr>
                <w:rFonts w:ascii="Trebuchet MS" w:hAnsi="Trebuchet MS"/>
                <w:b/>
                <w:bCs/>
                <w:sz w:val="24"/>
                <w:szCs w:val="24"/>
                <w:lang w:val="en-US"/>
              </w:rPr>
              <w:t>Maximum</w:t>
            </w:r>
            <w:r w:rsidRPr="0037182A">
              <w:rPr>
                <w:rFonts w:ascii="Trebuchet MS" w:hAnsi="Trebuchet MS"/>
                <w:b/>
                <w:bCs/>
                <w:sz w:val="24"/>
                <w:szCs w:val="24"/>
                <w:lang w:val="en-US"/>
              </w:rPr>
              <w:br/>
              <w:t xml:space="preserve"> Score</w:t>
            </w:r>
          </w:p>
        </w:tc>
        <w:tc>
          <w:tcPr>
            <w:tcW w:w="1442" w:type="dxa"/>
            <w:tcBorders>
              <w:bottom w:val="single" w:sz="4" w:space="0" w:color="auto"/>
            </w:tcBorders>
            <w:shd w:val="clear" w:color="auto" w:fill="BFBFBF" w:themeFill="background1" w:themeFillShade="BF"/>
            <w:vAlign w:val="center"/>
          </w:tcPr>
          <w:p w14:paraId="3780ECE3" w14:textId="77777777" w:rsidR="00401842" w:rsidRPr="0037182A" w:rsidRDefault="00401842" w:rsidP="00FE5FBC">
            <w:pPr>
              <w:spacing w:before="120" w:after="120" w:line="276" w:lineRule="auto"/>
              <w:jc w:val="center"/>
              <w:rPr>
                <w:rFonts w:ascii="Trebuchet MS" w:hAnsi="Trebuchet MS"/>
                <w:b/>
                <w:bCs/>
                <w:sz w:val="24"/>
                <w:szCs w:val="24"/>
                <w:lang w:val="en-US"/>
              </w:rPr>
            </w:pPr>
            <w:r w:rsidRPr="0037182A">
              <w:rPr>
                <w:rFonts w:ascii="Trebuchet MS" w:hAnsi="Trebuchet MS"/>
                <w:b/>
                <w:bCs/>
                <w:sz w:val="24"/>
                <w:szCs w:val="24"/>
                <w:lang w:val="en-US"/>
              </w:rPr>
              <w:t>Reference</w:t>
            </w:r>
          </w:p>
        </w:tc>
      </w:tr>
      <w:tr w:rsidR="00B35A07" w:rsidRPr="00297351" w14:paraId="41AAB132" w14:textId="77777777" w:rsidTr="003752FC">
        <w:tc>
          <w:tcPr>
            <w:tcW w:w="10452" w:type="dxa"/>
            <w:gridSpan w:val="5"/>
            <w:tcBorders>
              <w:bottom w:val="single" w:sz="4" w:space="0" w:color="auto"/>
            </w:tcBorders>
            <w:shd w:val="clear" w:color="auto" w:fill="548DD4" w:themeFill="text2" w:themeFillTint="99"/>
          </w:tcPr>
          <w:p w14:paraId="4291C1A9" w14:textId="77777777" w:rsidR="00CE59E4" w:rsidRPr="0037182A" w:rsidRDefault="00CE59E4" w:rsidP="00FE5FBC">
            <w:pPr>
              <w:spacing w:before="120" w:after="120" w:line="276" w:lineRule="auto"/>
              <w:rPr>
                <w:rFonts w:ascii="Trebuchet MS" w:hAnsi="Trebuchet MS"/>
                <w:sz w:val="24"/>
                <w:szCs w:val="24"/>
                <w:lang w:val="en-US"/>
              </w:rPr>
            </w:pPr>
            <w:r w:rsidRPr="0037182A">
              <w:rPr>
                <w:rFonts w:ascii="Trebuchet MS" w:hAnsi="Trebuchet MS"/>
                <w:b/>
                <w:bCs/>
                <w:sz w:val="24"/>
                <w:szCs w:val="24"/>
                <w:lang w:val="en-US"/>
              </w:rPr>
              <w:t xml:space="preserve">Consistency with the </w:t>
            </w:r>
            <w:proofErr w:type="spellStart"/>
            <w:r w:rsidRPr="0037182A">
              <w:rPr>
                <w:rFonts w:ascii="Trebuchet MS" w:hAnsi="Trebuchet MS"/>
                <w:b/>
                <w:bCs/>
                <w:sz w:val="24"/>
                <w:szCs w:val="24"/>
                <w:lang w:val="en-US"/>
              </w:rPr>
              <w:t>Programme</w:t>
            </w:r>
            <w:proofErr w:type="spellEnd"/>
            <w:r w:rsidRPr="0037182A">
              <w:rPr>
                <w:rFonts w:ascii="Trebuchet MS" w:hAnsi="Trebuchet MS"/>
                <w:b/>
                <w:bCs/>
                <w:sz w:val="24"/>
                <w:szCs w:val="24"/>
                <w:lang w:val="en-US"/>
              </w:rPr>
              <w:t xml:space="preserve"> and other strategic documents and CBC impact</w:t>
            </w:r>
          </w:p>
        </w:tc>
        <w:tc>
          <w:tcPr>
            <w:tcW w:w="1282" w:type="dxa"/>
            <w:tcBorders>
              <w:bottom w:val="single" w:sz="4" w:space="0" w:color="auto"/>
            </w:tcBorders>
            <w:shd w:val="clear" w:color="auto" w:fill="548DD4" w:themeFill="text2" w:themeFillTint="99"/>
            <w:vAlign w:val="center"/>
          </w:tcPr>
          <w:p w14:paraId="6CBF46B6" w14:textId="77777777" w:rsidR="00CE59E4" w:rsidRPr="0037182A" w:rsidRDefault="00126F8D" w:rsidP="00DE0A30">
            <w:pPr>
              <w:spacing w:before="120" w:after="120" w:line="276" w:lineRule="auto"/>
              <w:jc w:val="center"/>
              <w:rPr>
                <w:rFonts w:ascii="Trebuchet MS" w:hAnsi="Trebuchet MS"/>
                <w:sz w:val="24"/>
                <w:szCs w:val="24"/>
                <w:lang w:val="en-US"/>
              </w:rPr>
            </w:pPr>
            <w:r>
              <w:rPr>
                <w:rFonts w:ascii="Trebuchet MS" w:hAnsi="Trebuchet MS"/>
                <w:b/>
                <w:bCs/>
                <w:sz w:val="24"/>
                <w:szCs w:val="24"/>
                <w:lang w:val="en-US"/>
              </w:rPr>
              <w:t>3</w:t>
            </w:r>
            <w:r w:rsidR="00694AE0">
              <w:rPr>
                <w:rFonts w:ascii="Trebuchet MS" w:hAnsi="Trebuchet MS"/>
                <w:b/>
                <w:bCs/>
                <w:sz w:val="24"/>
                <w:szCs w:val="24"/>
                <w:lang w:val="en-US"/>
              </w:rPr>
              <w:t>3</w:t>
            </w:r>
          </w:p>
        </w:tc>
        <w:tc>
          <w:tcPr>
            <w:tcW w:w="1442" w:type="dxa"/>
            <w:tcBorders>
              <w:bottom w:val="single" w:sz="4" w:space="0" w:color="auto"/>
            </w:tcBorders>
            <w:shd w:val="clear" w:color="auto" w:fill="548DD4" w:themeFill="text2" w:themeFillTint="99"/>
          </w:tcPr>
          <w:p w14:paraId="0108978D" w14:textId="77777777" w:rsidR="00CE59E4" w:rsidRPr="0037182A" w:rsidRDefault="00CE59E4" w:rsidP="00FE5FBC">
            <w:pPr>
              <w:spacing w:before="120" w:after="120" w:line="276" w:lineRule="auto"/>
              <w:rPr>
                <w:rFonts w:ascii="Trebuchet MS" w:hAnsi="Trebuchet MS"/>
                <w:sz w:val="24"/>
                <w:szCs w:val="24"/>
                <w:lang w:val="en-US"/>
              </w:rPr>
            </w:pPr>
          </w:p>
        </w:tc>
      </w:tr>
      <w:tr w:rsidR="00B35A07" w:rsidRPr="00297351" w14:paraId="00AB3AE0" w14:textId="77777777" w:rsidTr="003752FC">
        <w:trPr>
          <w:trHeight w:val="820"/>
        </w:trPr>
        <w:tc>
          <w:tcPr>
            <w:tcW w:w="817" w:type="dxa"/>
            <w:shd w:val="clear" w:color="auto" w:fill="C6D9F1" w:themeFill="text2" w:themeFillTint="33"/>
            <w:vAlign w:val="center"/>
          </w:tcPr>
          <w:p w14:paraId="4C5CB51D" w14:textId="77777777" w:rsidR="00CE59E4" w:rsidRPr="0037182A" w:rsidRDefault="00CE59E4" w:rsidP="00FE5FBC">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lastRenderedPageBreak/>
              <w:t>1</w:t>
            </w:r>
          </w:p>
        </w:tc>
        <w:tc>
          <w:tcPr>
            <w:tcW w:w="9635" w:type="dxa"/>
            <w:gridSpan w:val="4"/>
            <w:shd w:val="clear" w:color="auto" w:fill="C6D9F1" w:themeFill="text2" w:themeFillTint="33"/>
            <w:vAlign w:val="center"/>
          </w:tcPr>
          <w:p w14:paraId="1B9CF8B2" w14:textId="77777777" w:rsidR="00CE59E4" w:rsidRPr="0037182A" w:rsidRDefault="00CE59E4" w:rsidP="002A6B04">
            <w:pPr>
              <w:spacing w:before="120" w:after="120" w:line="276" w:lineRule="auto"/>
              <w:jc w:val="both"/>
              <w:rPr>
                <w:rFonts w:ascii="Trebuchet MS" w:hAnsi="Trebuchet MS"/>
                <w:b/>
                <w:sz w:val="24"/>
                <w:szCs w:val="24"/>
                <w:lang w:val="en-US"/>
              </w:rPr>
            </w:pPr>
            <w:r w:rsidRPr="0037182A">
              <w:rPr>
                <w:rFonts w:ascii="Trebuchet MS" w:hAnsi="Trebuchet MS"/>
                <w:b/>
                <w:sz w:val="24"/>
                <w:szCs w:val="24"/>
                <w:lang w:val="en-US"/>
              </w:rPr>
              <w:t xml:space="preserve">To what extent is the project expected to contribute to the implementation of EU, national, regional and local development strategies or other </w:t>
            </w:r>
            <w:proofErr w:type="spellStart"/>
            <w:r w:rsidRPr="0037182A">
              <w:rPr>
                <w:rFonts w:ascii="Trebuchet MS" w:hAnsi="Trebuchet MS"/>
                <w:b/>
                <w:sz w:val="24"/>
                <w:szCs w:val="24"/>
                <w:lang w:val="en-US"/>
              </w:rPr>
              <w:t>programmes</w:t>
            </w:r>
            <w:proofErr w:type="spellEnd"/>
          </w:p>
        </w:tc>
        <w:tc>
          <w:tcPr>
            <w:tcW w:w="1282" w:type="dxa"/>
            <w:shd w:val="clear" w:color="auto" w:fill="C6D9F1" w:themeFill="text2" w:themeFillTint="33"/>
            <w:vAlign w:val="center"/>
          </w:tcPr>
          <w:p w14:paraId="6FFD925D" w14:textId="77777777" w:rsidR="00CE59E4" w:rsidRPr="0037182A" w:rsidRDefault="00CE59E4" w:rsidP="00FE5FBC">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t> </w:t>
            </w:r>
            <w:r w:rsidR="00CA1AFB">
              <w:rPr>
                <w:rFonts w:ascii="Trebuchet MS" w:hAnsi="Trebuchet MS"/>
                <w:b/>
                <w:sz w:val="24"/>
                <w:szCs w:val="24"/>
                <w:lang w:val="en-US"/>
              </w:rPr>
              <w:t>6</w:t>
            </w:r>
          </w:p>
        </w:tc>
        <w:tc>
          <w:tcPr>
            <w:tcW w:w="1442" w:type="dxa"/>
            <w:shd w:val="clear" w:color="auto" w:fill="C6D9F1" w:themeFill="text2" w:themeFillTint="33"/>
            <w:vAlign w:val="center"/>
          </w:tcPr>
          <w:p w14:paraId="6DE4E17C" w14:textId="77777777" w:rsidR="00CE59E4" w:rsidRPr="0037182A" w:rsidRDefault="00CE59E4" w:rsidP="00FE5FBC">
            <w:pPr>
              <w:spacing w:before="120" w:after="120" w:line="276" w:lineRule="auto"/>
              <w:jc w:val="center"/>
              <w:rPr>
                <w:rFonts w:ascii="Trebuchet MS" w:hAnsi="Trebuchet MS"/>
                <w:sz w:val="24"/>
                <w:szCs w:val="24"/>
                <w:lang w:val="en-US"/>
              </w:rPr>
            </w:pPr>
          </w:p>
        </w:tc>
      </w:tr>
      <w:tr w:rsidR="00B35A07" w:rsidRPr="00297351" w14:paraId="1C7A6443" w14:textId="77777777" w:rsidTr="00DA2632">
        <w:tc>
          <w:tcPr>
            <w:tcW w:w="817" w:type="dxa"/>
            <w:vAlign w:val="center"/>
          </w:tcPr>
          <w:p w14:paraId="43FE5B59" w14:textId="77777777" w:rsidR="00401842" w:rsidRPr="0037182A" w:rsidRDefault="00401842"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vAlign w:val="center"/>
          </w:tcPr>
          <w:p w14:paraId="1003331D" w14:textId="77777777" w:rsidR="00401842" w:rsidRPr="0037182A" w:rsidRDefault="00401842"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vAlign w:val="center"/>
          </w:tcPr>
          <w:p w14:paraId="65CC8CF1" w14:textId="77777777" w:rsidR="00401842" w:rsidRPr="0037182A" w:rsidRDefault="00401842"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Q1</w:t>
            </w:r>
          </w:p>
        </w:tc>
        <w:tc>
          <w:tcPr>
            <w:tcW w:w="6375" w:type="dxa"/>
            <w:vAlign w:val="center"/>
          </w:tcPr>
          <w:p w14:paraId="7347D63C" w14:textId="77777777" w:rsidR="00BC3597" w:rsidRPr="0037182A" w:rsidRDefault="00AF7A22" w:rsidP="00BC3597">
            <w:pPr>
              <w:spacing w:before="120" w:after="120" w:line="276" w:lineRule="auto"/>
              <w:jc w:val="both"/>
              <w:rPr>
                <w:rFonts w:ascii="Trebuchet MS" w:hAnsi="Trebuchet MS"/>
                <w:sz w:val="24"/>
                <w:szCs w:val="24"/>
                <w:lang w:val="en-US"/>
              </w:rPr>
            </w:pPr>
            <w:r w:rsidRPr="0037182A">
              <w:rPr>
                <w:rFonts w:ascii="Trebuchet MS" w:hAnsi="Trebuchet MS"/>
                <w:sz w:val="24"/>
                <w:lang w:val="en-US"/>
              </w:rPr>
              <w:t xml:space="preserve">Does </w:t>
            </w:r>
            <w:r w:rsidR="00401842" w:rsidRPr="0037182A">
              <w:rPr>
                <w:rFonts w:ascii="Trebuchet MS" w:hAnsi="Trebuchet MS"/>
                <w:sz w:val="24"/>
                <w:lang w:val="en-US"/>
              </w:rPr>
              <w:t>the project contribut</w:t>
            </w:r>
            <w:r w:rsidRPr="0037182A">
              <w:rPr>
                <w:rFonts w:ascii="Trebuchet MS" w:hAnsi="Trebuchet MS"/>
                <w:sz w:val="24"/>
                <w:lang w:val="en-US"/>
              </w:rPr>
              <w:t>e</w:t>
            </w:r>
            <w:r w:rsidR="00401842" w:rsidRPr="0037182A">
              <w:rPr>
                <w:rFonts w:ascii="Trebuchet MS" w:hAnsi="Trebuchet MS"/>
                <w:sz w:val="24"/>
                <w:lang w:val="en-US"/>
              </w:rPr>
              <w:t xml:space="preserve"> to the implementation and achievement of proposed results of the EU 2020 strategy?</w:t>
            </w:r>
            <w:r w:rsidR="0084680B" w:rsidRPr="0037182A">
              <w:rPr>
                <w:rFonts w:ascii="Trebuchet MS" w:hAnsi="Trebuchet MS"/>
                <w:sz w:val="24"/>
                <w:szCs w:val="24"/>
                <w:lang w:val="en-US"/>
              </w:rPr>
              <w:t xml:space="preserve"> </w:t>
            </w:r>
          </w:p>
        </w:tc>
        <w:tc>
          <w:tcPr>
            <w:tcW w:w="1282" w:type="dxa"/>
            <w:vAlign w:val="center"/>
          </w:tcPr>
          <w:p w14:paraId="25F2B016" w14:textId="77777777" w:rsidR="00401842" w:rsidRPr="0037182A" w:rsidRDefault="00A40073"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1</w:t>
            </w:r>
          </w:p>
        </w:tc>
        <w:tc>
          <w:tcPr>
            <w:tcW w:w="1442" w:type="dxa"/>
            <w:vAlign w:val="center"/>
          </w:tcPr>
          <w:p w14:paraId="6A5A123B" w14:textId="77777777" w:rsidR="00401842" w:rsidRPr="0037182A" w:rsidRDefault="00A7410F" w:rsidP="009B0C1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xml:space="preserve">AF </w:t>
            </w:r>
            <w:r w:rsidR="00FE09BA" w:rsidRPr="0037182A">
              <w:rPr>
                <w:rFonts w:ascii="Trebuchet MS" w:hAnsi="Trebuchet MS"/>
                <w:sz w:val="24"/>
                <w:szCs w:val="24"/>
                <w:lang w:val="en-US"/>
              </w:rPr>
              <w:t>2.</w:t>
            </w:r>
            <w:r w:rsidR="009B0C1C">
              <w:rPr>
                <w:rFonts w:ascii="Trebuchet MS" w:hAnsi="Trebuchet MS"/>
                <w:sz w:val="24"/>
                <w:szCs w:val="24"/>
                <w:lang w:val="en-US"/>
              </w:rPr>
              <w:t>6</w:t>
            </w:r>
            <w:r w:rsidR="00C112A7" w:rsidRPr="0037182A">
              <w:rPr>
                <w:rFonts w:ascii="Trebuchet MS" w:hAnsi="Trebuchet MS"/>
                <w:sz w:val="24"/>
                <w:szCs w:val="24"/>
                <w:lang w:val="en-US"/>
              </w:rPr>
              <w:t>.1</w:t>
            </w:r>
          </w:p>
        </w:tc>
      </w:tr>
      <w:tr w:rsidR="00B35A07" w:rsidRPr="00297351" w14:paraId="23C02116" w14:textId="77777777" w:rsidTr="00DA2632">
        <w:tc>
          <w:tcPr>
            <w:tcW w:w="817" w:type="dxa"/>
            <w:vAlign w:val="center"/>
          </w:tcPr>
          <w:p w14:paraId="1E65175D" w14:textId="77777777" w:rsidR="00401842" w:rsidRPr="0037182A" w:rsidRDefault="00401842"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vAlign w:val="center"/>
          </w:tcPr>
          <w:p w14:paraId="273E0708" w14:textId="77777777" w:rsidR="00401842" w:rsidRPr="0037182A" w:rsidRDefault="00401842"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vAlign w:val="center"/>
          </w:tcPr>
          <w:p w14:paraId="11A072E2" w14:textId="77777777" w:rsidR="00401842" w:rsidRPr="0037182A" w:rsidRDefault="00401842"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Q2</w:t>
            </w:r>
          </w:p>
        </w:tc>
        <w:tc>
          <w:tcPr>
            <w:tcW w:w="6375" w:type="dxa"/>
            <w:vAlign w:val="center"/>
          </w:tcPr>
          <w:p w14:paraId="53640BB0" w14:textId="77777777" w:rsidR="00A16A48" w:rsidRPr="0037182A" w:rsidRDefault="00AF7A22" w:rsidP="00897FC0">
            <w:pPr>
              <w:spacing w:before="120" w:after="120" w:line="276" w:lineRule="auto"/>
              <w:jc w:val="both"/>
              <w:rPr>
                <w:rFonts w:ascii="Trebuchet MS" w:hAnsi="Trebuchet MS"/>
                <w:sz w:val="24"/>
                <w:lang w:val="en-US"/>
              </w:rPr>
            </w:pPr>
            <w:r w:rsidRPr="0037182A">
              <w:rPr>
                <w:rFonts w:ascii="Trebuchet MS" w:hAnsi="Trebuchet MS"/>
                <w:sz w:val="24"/>
                <w:lang w:val="en-US"/>
              </w:rPr>
              <w:t xml:space="preserve">Does </w:t>
            </w:r>
            <w:r w:rsidR="00401842" w:rsidRPr="0037182A">
              <w:rPr>
                <w:rFonts w:ascii="Trebuchet MS" w:hAnsi="Trebuchet MS"/>
                <w:sz w:val="24"/>
                <w:lang w:val="en-US"/>
              </w:rPr>
              <w:t>the project contribut</w:t>
            </w:r>
            <w:r w:rsidRPr="0037182A">
              <w:rPr>
                <w:rFonts w:ascii="Trebuchet MS" w:hAnsi="Trebuchet MS"/>
                <w:sz w:val="24"/>
                <w:lang w:val="en-US"/>
              </w:rPr>
              <w:t>e</w:t>
            </w:r>
            <w:r w:rsidR="00401842" w:rsidRPr="0037182A">
              <w:rPr>
                <w:rFonts w:ascii="Trebuchet MS" w:hAnsi="Trebuchet MS"/>
                <w:sz w:val="24"/>
                <w:lang w:val="en-US"/>
              </w:rPr>
              <w:t xml:space="preserve"> to the implementation of the Danube strategy?</w:t>
            </w:r>
          </w:p>
        </w:tc>
        <w:tc>
          <w:tcPr>
            <w:tcW w:w="1282" w:type="dxa"/>
            <w:vAlign w:val="center"/>
          </w:tcPr>
          <w:p w14:paraId="402132A2" w14:textId="77777777" w:rsidR="00401842" w:rsidRPr="0037182A" w:rsidRDefault="00EF3F68"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2</w:t>
            </w:r>
          </w:p>
        </w:tc>
        <w:tc>
          <w:tcPr>
            <w:tcW w:w="1442" w:type="dxa"/>
            <w:vAlign w:val="center"/>
          </w:tcPr>
          <w:p w14:paraId="54A04692" w14:textId="77777777" w:rsidR="00401842" w:rsidRPr="0037182A" w:rsidRDefault="00A7410F" w:rsidP="009B0C1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xml:space="preserve">AF </w:t>
            </w:r>
            <w:r w:rsidR="00FE09BA" w:rsidRPr="0037182A">
              <w:rPr>
                <w:rFonts w:ascii="Trebuchet MS" w:hAnsi="Trebuchet MS"/>
                <w:sz w:val="24"/>
                <w:szCs w:val="24"/>
                <w:lang w:val="en-US"/>
              </w:rPr>
              <w:t>2.</w:t>
            </w:r>
            <w:r w:rsidR="009B0C1C">
              <w:rPr>
                <w:rFonts w:ascii="Trebuchet MS" w:hAnsi="Trebuchet MS"/>
                <w:sz w:val="24"/>
                <w:szCs w:val="24"/>
                <w:lang w:val="en-US"/>
              </w:rPr>
              <w:t>6</w:t>
            </w:r>
            <w:r w:rsidR="00C112A7" w:rsidRPr="0037182A">
              <w:rPr>
                <w:rFonts w:ascii="Trebuchet MS" w:hAnsi="Trebuchet MS"/>
                <w:sz w:val="24"/>
                <w:szCs w:val="24"/>
                <w:lang w:val="en-US"/>
              </w:rPr>
              <w:t>.1</w:t>
            </w:r>
          </w:p>
        </w:tc>
      </w:tr>
      <w:tr w:rsidR="00B35A07" w:rsidRPr="00297351" w14:paraId="1072B6DD" w14:textId="77777777" w:rsidTr="00DA2632">
        <w:tc>
          <w:tcPr>
            <w:tcW w:w="817" w:type="dxa"/>
            <w:vAlign w:val="center"/>
          </w:tcPr>
          <w:p w14:paraId="1CC21EDD" w14:textId="77777777" w:rsidR="00401842" w:rsidRPr="0037182A" w:rsidRDefault="00401842"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vAlign w:val="center"/>
          </w:tcPr>
          <w:p w14:paraId="5E26BDE7" w14:textId="77777777" w:rsidR="00401842" w:rsidRPr="0037182A" w:rsidRDefault="00401842"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vAlign w:val="center"/>
          </w:tcPr>
          <w:p w14:paraId="0F503AE9" w14:textId="77777777" w:rsidR="00401842" w:rsidRPr="0037182A" w:rsidRDefault="00401842"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Q3</w:t>
            </w:r>
          </w:p>
        </w:tc>
        <w:tc>
          <w:tcPr>
            <w:tcW w:w="6375" w:type="dxa"/>
            <w:vAlign w:val="center"/>
          </w:tcPr>
          <w:p w14:paraId="13F0B704" w14:textId="77777777" w:rsidR="00401842" w:rsidRPr="0037182A" w:rsidRDefault="00401842" w:rsidP="008754CB">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Are the project </w:t>
            </w:r>
            <w:r w:rsidR="00360D8E" w:rsidRPr="0037182A">
              <w:rPr>
                <w:rFonts w:ascii="Trebuchet MS" w:hAnsi="Trebuchet MS"/>
                <w:sz w:val="24"/>
                <w:szCs w:val="24"/>
                <w:lang w:val="en-US"/>
              </w:rPr>
              <w:t>objectives/implementing priorities</w:t>
            </w:r>
            <w:r w:rsidRPr="0037182A">
              <w:rPr>
                <w:rFonts w:ascii="Trebuchet MS" w:hAnsi="Trebuchet MS"/>
                <w:sz w:val="24"/>
                <w:szCs w:val="24"/>
                <w:lang w:val="en-US"/>
              </w:rPr>
              <w:t xml:space="preserve"> in </w:t>
            </w:r>
            <w:r w:rsidR="008754CB" w:rsidRPr="0037182A">
              <w:rPr>
                <w:rFonts w:ascii="Trebuchet MS" w:hAnsi="Trebuchet MS"/>
                <w:sz w:val="24"/>
                <w:szCs w:val="24"/>
                <w:lang w:val="en-US"/>
              </w:rPr>
              <w:t xml:space="preserve">line with </w:t>
            </w:r>
            <w:r w:rsidRPr="0037182A">
              <w:rPr>
                <w:rFonts w:ascii="Trebuchet MS" w:hAnsi="Trebuchet MS"/>
                <w:sz w:val="24"/>
                <w:szCs w:val="24"/>
                <w:lang w:val="en-US"/>
              </w:rPr>
              <w:t xml:space="preserve">other EU, national, regional, local strategy or </w:t>
            </w:r>
            <w:proofErr w:type="spellStart"/>
            <w:r w:rsidRPr="0037182A">
              <w:rPr>
                <w:rFonts w:ascii="Trebuchet MS" w:hAnsi="Trebuchet MS"/>
                <w:sz w:val="24"/>
                <w:szCs w:val="24"/>
                <w:lang w:val="en-US"/>
              </w:rPr>
              <w:t>programme</w:t>
            </w:r>
            <w:r w:rsidR="008754CB" w:rsidRPr="0037182A">
              <w:rPr>
                <w:rFonts w:ascii="Trebuchet MS" w:hAnsi="Trebuchet MS"/>
                <w:sz w:val="24"/>
                <w:szCs w:val="24"/>
                <w:lang w:val="en-US"/>
              </w:rPr>
              <w:t>s</w:t>
            </w:r>
            <w:proofErr w:type="spellEnd"/>
            <w:r w:rsidRPr="0037182A">
              <w:rPr>
                <w:rFonts w:ascii="Trebuchet MS" w:hAnsi="Trebuchet MS"/>
                <w:sz w:val="24"/>
                <w:szCs w:val="24"/>
                <w:lang w:val="en-US"/>
              </w:rPr>
              <w:t>?</w:t>
            </w:r>
          </w:p>
        </w:tc>
        <w:tc>
          <w:tcPr>
            <w:tcW w:w="1282" w:type="dxa"/>
            <w:vAlign w:val="center"/>
          </w:tcPr>
          <w:p w14:paraId="14A9DB0A" w14:textId="77777777" w:rsidR="00401842" w:rsidRPr="0037182A" w:rsidRDefault="00401842"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1</w:t>
            </w:r>
          </w:p>
        </w:tc>
        <w:tc>
          <w:tcPr>
            <w:tcW w:w="1442" w:type="dxa"/>
            <w:vAlign w:val="center"/>
          </w:tcPr>
          <w:p w14:paraId="5344C627" w14:textId="77777777" w:rsidR="000A69F6" w:rsidRPr="0037182A" w:rsidRDefault="000A69F6" w:rsidP="009B0C1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xml:space="preserve">AF </w:t>
            </w:r>
            <w:r w:rsidR="00FE09BA" w:rsidRPr="0037182A">
              <w:rPr>
                <w:rFonts w:ascii="Trebuchet MS" w:hAnsi="Trebuchet MS"/>
                <w:sz w:val="24"/>
                <w:szCs w:val="24"/>
                <w:lang w:val="en-US"/>
              </w:rPr>
              <w:t>2.</w:t>
            </w:r>
            <w:r w:rsidR="009B0C1C">
              <w:rPr>
                <w:rFonts w:ascii="Trebuchet MS" w:hAnsi="Trebuchet MS"/>
                <w:sz w:val="24"/>
                <w:szCs w:val="24"/>
                <w:lang w:val="en-US"/>
              </w:rPr>
              <w:t>6</w:t>
            </w:r>
            <w:r w:rsidR="00C112A7" w:rsidRPr="0037182A">
              <w:rPr>
                <w:rFonts w:ascii="Trebuchet MS" w:hAnsi="Trebuchet MS"/>
                <w:sz w:val="24"/>
                <w:szCs w:val="24"/>
                <w:lang w:val="en-US"/>
              </w:rPr>
              <w:t>.1</w:t>
            </w:r>
          </w:p>
        </w:tc>
      </w:tr>
      <w:tr w:rsidR="00B35A07" w:rsidRPr="00297351" w14:paraId="5364F11E" w14:textId="77777777" w:rsidTr="00DA2632">
        <w:tc>
          <w:tcPr>
            <w:tcW w:w="817" w:type="dxa"/>
            <w:vAlign w:val="center"/>
          </w:tcPr>
          <w:p w14:paraId="1BDDF6F5" w14:textId="77777777" w:rsidR="00401842" w:rsidRPr="0037182A" w:rsidRDefault="00401842"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vAlign w:val="center"/>
          </w:tcPr>
          <w:p w14:paraId="2D57D119" w14:textId="77777777" w:rsidR="00401842" w:rsidRPr="0037182A" w:rsidRDefault="00401842"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vAlign w:val="center"/>
          </w:tcPr>
          <w:p w14:paraId="1CFD797C" w14:textId="77777777" w:rsidR="00401842" w:rsidRPr="0037182A" w:rsidRDefault="00401842"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Q4</w:t>
            </w:r>
          </w:p>
        </w:tc>
        <w:tc>
          <w:tcPr>
            <w:tcW w:w="6375" w:type="dxa"/>
            <w:vAlign w:val="center"/>
          </w:tcPr>
          <w:p w14:paraId="432A55E0" w14:textId="77777777" w:rsidR="00401842" w:rsidRPr="0037182A" w:rsidRDefault="00401842"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Is the project </w:t>
            </w:r>
            <w:r w:rsidR="00AC1147" w:rsidRPr="0037182A">
              <w:rPr>
                <w:rFonts w:ascii="Trebuchet MS" w:hAnsi="Trebuchet MS"/>
                <w:sz w:val="24"/>
                <w:szCs w:val="24"/>
                <w:lang w:val="en-US"/>
              </w:rPr>
              <w:t xml:space="preserve">capitalizing the results of another </w:t>
            </w:r>
            <w:r w:rsidR="00D8187D" w:rsidRPr="0037182A">
              <w:rPr>
                <w:rFonts w:ascii="Trebuchet MS" w:hAnsi="Trebuchet MS"/>
                <w:sz w:val="24"/>
                <w:szCs w:val="24"/>
                <w:lang w:val="en-US"/>
              </w:rPr>
              <w:t xml:space="preserve">EU-funded </w:t>
            </w:r>
            <w:r w:rsidR="00AC1147" w:rsidRPr="0037182A">
              <w:rPr>
                <w:rFonts w:ascii="Trebuchet MS" w:hAnsi="Trebuchet MS"/>
                <w:sz w:val="24"/>
                <w:szCs w:val="24"/>
                <w:lang w:val="en-US"/>
              </w:rPr>
              <w:t xml:space="preserve">project? </w:t>
            </w:r>
          </w:p>
        </w:tc>
        <w:tc>
          <w:tcPr>
            <w:tcW w:w="1282" w:type="dxa"/>
            <w:vAlign w:val="center"/>
          </w:tcPr>
          <w:p w14:paraId="4A2D4552" w14:textId="77777777" w:rsidR="00401842" w:rsidRPr="0037182A" w:rsidRDefault="00EF3F68"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1</w:t>
            </w:r>
          </w:p>
        </w:tc>
        <w:tc>
          <w:tcPr>
            <w:tcW w:w="1442" w:type="dxa"/>
            <w:vAlign w:val="center"/>
          </w:tcPr>
          <w:p w14:paraId="45C9378D" w14:textId="77777777" w:rsidR="00401842" w:rsidRPr="0037182A" w:rsidRDefault="00945050" w:rsidP="009B0C1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xml:space="preserve">AF </w:t>
            </w:r>
            <w:r w:rsidR="00C112A7" w:rsidRPr="0037182A">
              <w:rPr>
                <w:rFonts w:ascii="Trebuchet MS" w:hAnsi="Trebuchet MS"/>
                <w:sz w:val="24"/>
                <w:szCs w:val="24"/>
                <w:lang w:val="en-US"/>
              </w:rPr>
              <w:t>2.</w:t>
            </w:r>
            <w:r w:rsidR="009B0C1C">
              <w:rPr>
                <w:rFonts w:ascii="Trebuchet MS" w:hAnsi="Trebuchet MS"/>
                <w:sz w:val="24"/>
                <w:szCs w:val="24"/>
                <w:lang w:val="en-US"/>
              </w:rPr>
              <w:t>6</w:t>
            </w:r>
            <w:r w:rsidR="00C112A7" w:rsidRPr="0037182A">
              <w:rPr>
                <w:rFonts w:ascii="Trebuchet MS" w:hAnsi="Trebuchet MS"/>
                <w:sz w:val="24"/>
                <w:szCs w:val="24"/>
                <w:lang w:val="en-US"/>
              </w:rPr>
              <w:t>.2</w:t>
            </w:r>
          </w:p>
        </w:tc>
      </w:tr>
      <w:tr w:rsidR="00B35A07" w:rsidRPr="00297351" w14:paraId="43C3C5D5" w14:textId="77777777" w:rsidTr="00DA2632">
        <w:tc>
          <w:tcPr>
            <w:tcW w:w="817" w:type="dxa"/>
            <w:tcBorders>
              <w:bottom w:val="single" w:sz="4" w:space="0" w:color="auto"/>
            </w:tcBorders>
            <w:vAlign w:val="center"/>
          </w:tcPr>
          <w:p w14:paraId="6282DE05"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tcBorders>
              <w:bottom w:val="single" w:sz="4" w:space="0" w:color="auto"/>
            </w:tcBorders>
            <w:vAlign w:val="center"/>
          </w:tcPr>
          <w:p w14:paraId="518C42A7"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tcBorders>
              <w:bottom w:val="single" w:sz="4" w:space="0" w:color="auto"/>
            </w:tcBorders>
            <w:vAlign w:val="center"/>
          </w:tcPr>
          <w:p w14:paraId="0CE5DC89"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Q5</w:t>
            </w:r>
          </w:p>
        </w:tc>
        <w:tc>
          <w:tcPr>
            <w:tcW w:w="6375" w:type="dxa"/>
            <w:tcBorders>
              <w:bottom w:val="single" w:sz="4" w:space="0" w:color="auto"/>
            </w:tcBorders>
            <w:vAlign w:val="center"/>
          </w:tcPr>
          <w:p w14:paraId="694A1B68" w14:textId="77777777" w:rsidR="008754CB" w:rsidRPr="0037182A" w:rsidRDefault="00945050" w:rsidP="00897FC0">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Is the project planning to have synergies</w:t>
            </w:r>
            <w:r w:rsidR="00573069" w:rsidRPr="0037182A">
              <w:rPr>
                <w:rFonts w:ascii="Trebuchet MS" w:hAnsi="Trebuchet MS"/>
                <w:sz w:val="24"/>
                <w:szCs w:val="24"/>
                <w:lang w:val="en-US"/>
              </w:rPr>
              <w:t xml:space="preserve"> (complementarities)</w:t>
            </w:r>
            <w:r w:rsidRPr="0037182A">
              <w:rPr>
                <w:rFonts w:ascii="Trebuchet MS" w:hAnsi="Trebuchet MS"/>
                <w:sz w:val="24"/>
                <w:szCs w:val="24"/>
                <w:lang w:val="en-US"/>
              </w:rPr>
              <w:t xml:space="preserve"> with implemented/ongoing projects (if relevant) carried out under this or other EU-funded </w:t>
            </w:r>
            <w:proofErr w:type="spellStart"/>
            <w:r w:rsidRPr="0037182A">
              <w:rPr>
                <w:rFonts w:ascii="Trebuchet MS" w:hAnsi="Trebuchet MS"/>
                <w:sz w:val="24"/>
                <w:szCs w:val="24"/>
                <w:lang w:val="en-US"/>
              </w:rPr>
              <w:t>programmes</w:t>
            </w:r>
            <w:proofErr w:type="spellEnd"/>
            <w:r w:rsidRPr="0037182A">
              <w:rPr>
                <w:rFonts w:ascii="Trebuchet MS" w:hAnsi="Trebuchet MS"/>
                <w:sz w:val="24"/>
                <w:szCs w:val="24"/>
                <w:lang w:val="en-US"/>
              </w:rPr>
              <w:t xml:space="preserve">? </w:t>
            </w:r>
          </w:p>
        </w:tc>
        <w:tc>
          <w:tcPr>
            <w:tcW w:w="1282" w:type="dxa"/>
            <w:tcBorders>
              <w:bottom w:val="single" w:sz="4" w:space="0" w:color="auto"/>
            </w:tcBorders>
            <w:vAlign w:val="center"/>
          </w:tcPr>
          <w:p w14:paraId="5B0A41FE" w14:textId="77777777" w:rsidR="00945050" w:rsidRPr="0037182A" w:rsidRDefault="00CA1AFB" w:rsidP="00FE5FBC">
            <w:pPr>
              <w:spacing w:before="120" w:after="120" w:line="276" w:lineRule="auto"/>
              <w:jc w:val="center"/>
              <w:rPr>
                <w:rFonts w:ascii="Trebuchet MS" w:hAnsi="Trebuchet MS"/>
                <w:sz w:val="24"/>
                <w:szCs w:val="24"/>
                <w:lang w:val="en-US"/>
              </w:rPr>
            </w:pPr>
            <w:r>
              <w:rPr>
                <w:rFonts w:ascii="Trebuchet MS" w:hAnsi="Trebuchet MS"/>
                <w:sz w:val="24"/>
                <w:szCs w:val="24"/>
                <w:lang w:val="en-US"/>
              </w:rPr>
              <w:t>1</w:t>
            </w:r>
          </w:p>
        </w:tc>
        <w:tc>
          <w:tcPr>
            <w:tcW w:w="1442" w:type="dxa"/>
            <w:tcBorders>
              <w:bottom w:val="single" w:sz="4" w:space="0" w:color="auto"/>
            </w:tcBorders>
            <w:vAlign w:val="center"/>
          </w:tcPr>
          <w:p w14:paraId="3392859D" w14:textId="77777777" w:rsidR="00C112A7"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xml:space="preserve">AF </w:t>
            </w:r>
            <w:r w:rsidR="00C112A7" w:rsidRPr="0037182A">
              <w:rPr>
                <w:rFonts w:ascii="Trebuchet MS" w:hAnsi="Trebuchet MS"/>
                <w:sz w:val="24"/>
                <w:szCs w:val="24"/>
                <w:lang w:val="en-US"/>
              </w:rPr>
              <w:t>2.</w:t>
            </w:r>
            <w:r w:rsidR="009B0C1C">
              <w:rPr>
                <w:rFonts w:ascii="Trebuchet MS" w:hAnsi="Trebuchet MS"/>
                <w:sz w:val="24"/>
                <w:szCs w:val="24"/>
                <w:lang w:val="en-US"/>
              </w:rPr>
              <w:t>6</w:t>
            </w:r>
            <w:r w:rsidR="00C112A7" w:rsidRPr="0037182A">
              <w:rPr>
                <w:rFonts w:ascii="Trebuchet MS" w:hAnsi="Trebuchet MS"/>
                <w:sz w:val="24"/>
                <w:szCs w:val="24"/>
                <w:lang w:val="en-US"/>
              </w:rPr>
              <w:t>.2</w:t>
            </w:r>
          </w:p>
          <w:p w14:paraId="171CB7CC" w14:textId="77777777" w:rsidR="00945050" w:rsidRPr="0037182A" w:rsidRDefault="00945050" w:rsidP="00C112A7">
            <w:pPr>
              <w:spacing w:before="120" w:after="120" w:line="276" w:lineRule="auto"/>
              <w:rPr>
                <w:rFonts w:ascii="Trebuchet MS" w:hAnsi="Trebuchet MS"/>
                <w:sz w:val="24"/>
                <w:szCs w:val="24"/>
                <w:lang w:val="en-US"/>
              </w:rPr>
            </w:pPr>
          </w:p>
        </w:tc>
      </w:tr>
      <w:tr w:rsidR="00B35A07" w:rsidRPr="00297351" w14:paraId="22EDB353" w14:textId="77777777" w:rsidTr="003752FC">
        <w:tc>
          <w:tcPr>
            <w:tcW w:w="817" w:type="dxa"/>
            <w:shd w:val="clear" w:color="auto" w:fill="C6D9F1" w:themeFill="text2" w:themeFillTint="33"/>
            <w:vAlign w:val="center"/>
          </w:tcPr>
          <w:p w14:paraId="4889431C" w14:textId="77777777" w:rsidR="00897FC0" w:rsidRPr="0037182A" w:rsidRDefault="00897FC0" w:rsidP="003752FC">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t>2</w:t>
            </w:r>
          </w:p>
        </w:tc>
        <w:tc>
          <w:tcPr>
            <w:tcW w:w="9635" w:type="dxa"/>
            <w:gridSpan w:val="4"/>
            <w:shd w:val="clear" w:color="auto" w:fill="C6D9F1" w:themeFill="text2" w:themeFillTint="33"/>
            <w:vAlign w:val="center"/>
          </w:tcPr>
          <w:p w14:paraId="54E074FE" w14:textId="77777777" w:rsidR="00897FC0" w:rsidRPr="0037182A" w:rsidRDefault="00897FC0" w:rsidP="00A92AC2">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t>To what extent is the project expected to provide a significant contribution to the results of the priority axis/</w:t>
            </w:r>
            <w:r w:rsidR="00A92AC2" w:rsidRPr="0037182A">
              <w:rPr>
                <w:rFonts w:ascii="Trebuchet MS" w:hAnsi="Trebuchet MS"/>
                <w:b/>
                <w:sz w:val="24"/>
                <w:szCs w:val="24"/>
                <w:lang w:val="en-US"/>
              </w:rPr>
              <w:t>specific objective</w:t>
            </w:r>
            <w:r w:rsidRPr="0037182A">
              <w:rPr>
                <w:rFonts w:ascii="Trebuchet MS" w:hAnsi="Trebuchet MS"/>
                <w:b/>
                <w:sz w:val="24"/>
                <w:szCs w:val="24"/>
                <w:lang w:val="en-US"/>
              </w:rPr>
              <w:t xml:space="preserve"> of the </w:t>
            </w:r>
            <w:proofErr w:type="spellStart"/>
            <w:r w:rsidRPr="0037182A">
              <w:rPr>
                <w:rFonts w:ascii="Trebuchet MS" w:hAnsi="Trebuchet MS"/>
                <w:b/>
                <w:sz w:val="24"/>
                <w:szCs w:val="24"/>
                <w:lang w:val="en-US"/>
              </w:rPr>
              <w:t>programme</w:t>
            </w:r>
            <w:proofErr w:type="spellEnd"/>
          </w:p>
        </w:tc>
        <w:tc>
          <w:tcPr>
            <w:tcW w:w="1282" w:type="dxa"/>
            <w:shd w:val="clear" w:color="auto" w:fill="C6D9F1" w:themeFill="text2" w:themeFillTint="33"/>
            <w:vAlign w:val="center"/>
          </w:tcPr>
          <w:p w14:paraId="41F51CB9" w14:textId="77777777" w:rsidR="00897FC0" w:rsidRPr="0037182A" w:rsidRDefault="00F76BD8" w:rsidP="00F76BD8">
            <w:pPr>
              <w:spacing w:before="120" w:after="120" w:line="276" w:lineRule="auto"/>
              <w:jc w:val="center"/>
              <w:rPr>
                <w:rFonts w:ascii="Trebuchet MS" w:hAnsi="Trebuchet MS"/>
                <w:b/>
                <w:sz w:val="24"/>
                <w:szCs w:val="24"/>
                <w:lang w:val="en-US"/>
              </w:rPr>
            </w:pPr>
            <w:r>
              <w:rPr>
                <w:rFonts w:ascii="Trebuchet MS" w:hAnsi="Trebuchet MS"/>
                <w:b/>
                <w:sz w:val="24"/>
                <w:szCs w:val="24"/>
                <w:lang w:val="en-US"/>
              </w:rPr>
              <w:t>1</w:t>
            </w:r>
            <w:r w:rsidR="00844C52">
              <w:rPr>
                <w:rFonts w:ascii="Trebuchet MS" w:hAnsi="Trebuchet MS"/>
                <w:b/>
                <w:sz w:val="24"/>
                <w:szCs w:val="24"/>
                <w:lang w:val="en-US"/>
              </w:rPr>
              <w:t>4</w:t>
            </w:r>
            <w:r w:rsidRPr="0037182A">
              <w:rPr>
                <w:rFonts w:ascii="Trebuchet MS" w:hAnsi="Trebuchet MS"/>
                <w:b/>
                <w:sz w:val="24"/>
                <w:szCs w:val="24"/>
                <w:lang w:val="en-US"/>
              </w:rPr>
              <w:t> </w:t>
            </w:r>
          </w:p>
        </w:tc>
        <w:tc>
          <w:tcPr>
            <w:tcW w:w="1442" w:type="dxa"/>
            <w:shd w:val="clear" w:color="auto" w:fill="C6D9F1" w:themeFill="text2" w:themeFillTint="33"/>
            <w:vAlign w:val="center"/>
          </w:tcPr>
          <w:p w14:paraId="735BC6FC" w14:textId="77777777" w:rsidR="00897FC0" w:rsidRPr="0037182A" w:rsidRDefault="00897FC0" w:rsidP="003752FC">
            <w:pPr>
              <w:spacing w:before="120" w:after="120" w:line="276" w:lineRule="auto"/>
              <w:jc w:val="center"/>
              <w:rPr>
                <w:rFonts w:ascii="Trebuchet MS" w:hAnsi="Trebuchet MS"/>
                <w:b/>
                <w:sz w:val="24"/>
                <w:szCs w:val="24"/>
                <w:lang w:val="en-US"/>
              </w:rPr>
            </w:pPr>
          </w:p>
        </w:tc>
      </w:tr>
      <w:tr w:rsidR="00B35A07" w:rsidRPr="00297351" w14:paraId="6685363B" w14:textId="77777777" w:rsidTr="00DA2632">
        <w:tc>
          <w:tcPr>
            <w:tcW w:w="817" w:type="dxa"/>
            <w:vAlign w:val="center"/>
          </w:tcPr>
          <w:p w14:paraId="140541B6"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vAlign w:val="center"/>
          </w:tcPr>
          <w:p w14:paraId="28B68C54"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vAlign w:val="center"/>
          </w:tcPr>
          <w:p w14:paraId="7E32489B"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Q6</w:t>
            </w:r>
          </w:p>
        </w:tc>
        <w:tc>
          <w:tcPr>
            <w:tcW w:w="6375" w:type="dxa"/>
            <w:vAlign w:val="center"/>
          </w:tcPr>
          <w:p w14:paraId="6A185732" w14:textId="77777777" w:rsidR="00945050" w:rsidRPr="0037182A" w:rsidRDefault="00945050" w:rsidP="00FE5CD0">
            <w:pPr>
              <w:spacing w:before="120" w:after="120" w:line="276" w:lineRule="auto"/>
              <w:jc w:val="both"/>
              <w:rPr>
                <w:rFonts w:ascii="Trebuchet MS" w:hAnsi="Trebuchet MS"/>
                <w:sz w:val="24"/>
                <w:szCs w:val="24"/>
                <w:lang w:val="en-US"/>
              </w:rPr>
            </w:pPr>
            <w:r w:rsidRPr="0037182A">
              <w:rPr>
                <w:rFonts w:ascii="Trebuchet MS" w:hAnsi="Trebuchet MS"/>
                <w:sz w:val="24"/>
                <w:lang w:val="en-US"/>
              </w:rPr>
              <w:t>To what extent is the project contribut</w:t>
            </w:r>
            <w:r w:rsidR="00E02DF7" w:rsidRPr="0037182A">
              <w:rPr>
                <w:rFonts w:ascii="Trebuchet MS" w:hAnsi="Trebuchet MS"/>
                <w:sz w:val="24"/>
                <w:lang w:val="en-US"/>
              </w:rPr>
              <w:t>ing to the accomplishment of at least one of the</w:t>
            </w:r>
            <w:r w:rsidRPr="0037182A">
              <w:rPr>
                <w:rFonts w:ascii="Trebuchet MS" w:hAnsi="Trebuchet MS"/>
                <w:sz w:val="24"/>
                <w:lang w:val="en-US"/>
              </w:rPr>
              <w:t xml:space="preserve"> outputs of </w:t>
            </w:r>
            <w:r w:rsidR="00A132DD" w:rsidRPr="0037182A">
              <w:rPr>
                <w:rFonts w:ascii="Trebuchet MS" w:hAnsi="Trebuchet MS"/>
                <w:sz w:val="24"/>
                <w:lang w:val="en-US"/>
              </w:rPr>
              <w:t>the</w:t>
            </w:r>
            <w:r w:rsidRPr="0037182A">
              <w:rPr>
                <w:rFonts w:ascii="Trebuchet MS" w:hAnsi="Trebuchet MS"/>
                <w:sz w:val="24"/>
                <w:lang w:val="en-US"/>
              </w:rPr>
              <w:t xml:space="preserve"> </w:t>
            </w:r>
            <w:proofErr w:type="spellStart"/>
            <w:r w:rsidRPr="0037182A">
              <w:rPr>
                <w:rFonts w:ascii="Trebuchet MS" w:hAnsi="Trebuchet MS"/>
                <w:sz w:val="24"/>
                <w:lang w:val="en-US"/>
              </w:rPr>
              <w:t>programme</w:t>
            </w:r>
            <w:proofErr w:type="spellEnd"/>
            <w:r w:rsidRPr="0037182A">
              <w:rPr>
                <w:rFonts w:ascii="Trebuchet MS" w:hAnsi="Trebuchet MS"/>
                <w:sz w:val="24"/>
                <w:lang w:val="en-US"/>
              </w:rPr>
              <w:t xml:space="preserve"> priority axis/</w:t>
            </w:r>
            <w:r w:rsidR="00D8187D" w:rsidRPr="0037182A">
              <w:rPr>
                <w:rFonts w:ascii="Trebuchet MS" w:hAnsi="Trebuchet MS"/>
                <w:sz w:val="24"/>
                <w:lang w:val="en-US"/>
              </w:rPr>
              <w:t>specific objective</w:t>
            </w:r>
            <w:r w:rsidRPr="0037182A">
              <w:rPr>
                <w:rFonts w:ascii="Trebuchet MS" w:hAnsi="Trebuchet MS"/>
                <w:sz w:val="24"/>
                <w:lang w:val="en-US"/>
              </w:rPr>
              <w:t>?</w:t>
            </w:r>
            <w:r w:rsidRPr="0037182A">
              <w:rPr>
                <w:rFonts w:ascii="Trebuchet MS" w:hAnsi="Trebuchet MS"/>
                <w:sz w:val="24"/>
                <w:szCs w:val="24"/>
                <w:lang w:val="en-US"/>
              </w:rPr>
              <w:t xml:space="preserve"> </w:t>
            </w:r>
          </w:p>
          <w:p w14:paraId="42D600CA" w14:textId="77777777" w:rsidR="00945050" w:rsidRPr="0037182A" w:rsidRDefault="003C25B3" w:rsidP="00B9207D">
            <w:pPr>
              <w:pStyle w:val="ListParagraph"/>
              <w:numPr>
                <w:ilvl w:val="0"/>
                <w:numId w:val="2"/>
              </w:numPr>
              <w:spacing w:before="120" w:after="120" w:line="276" w:lineRule="auto"/>
              <w:jc w:val="both"/>
              <w:rPr>
                <w:rFonts w:ascii="Trebuchet MS" w:hAnsi="Trebuchet MS"/>
                <w:sz w:val="24"/>
                <w:lang w:val="en-US"/>
              </w:rPr>
            </w:pPr>
            <w:r>
              <w:rPr>
                <w:rFonts w:ascii="Trebuchet MS" w:hAnsi="Trebuchet MS"/>
                <w:sz w:val="24"/>
                <w:szCs w:val="24"/>
                <w:lang w:val="en-US"/>
              </w:rPr>
              <w:t>7</w:t>
            </w:r>
            <w:r w:rsidR="00945050" w:rsidRPr="0037182A">
              <w:rPr>
                <w:rFonts w:ascii="Trebuchet MS" w:hAnsi="Trebuchet MS"/>
                <w:sz w:val="24"/>
                <w:szCs w:val="24"/>
                <w:lang w:val="en-US"/>
              </w:rPr>
              <w:t xml:space="preserve"> points in case </w:t>
            </w:r>
            <w:r w:rsidR="00B12FFB" w:rsidRPr="0037182A">
              <w:rPr>
                <w:rFonts w:ascii="Trebuchet MS" w:hAnsi="Trebuchet MS"/>
                <w:sz w:val="24"/>
                <w:szCs w:val="24"/>
                <w:lang w:val="en-US"/>
              </w:rPr>
              <w:t xml:space="preserve">considerable </w:t>
            </w:r>
            <w:r w:rsidR="00B9207D" w:rsidRPr="0037182A">
              <w:rPr>
                <w:rFonts w:ascii="Trebuchet MS" w:hAnsi="Trebuchet MS"/>
                <w:sz w:val="24"/>
                <w:szCs w:val="24"/>
                <w:lang w:val="en-US"/>
              </w:rPr>
              <w:t xml:space="preserve">contribution </w:t>
            </w:r>
            <w:r w:rsidR="00647E95" w:rsidRPr="0037182A">
              <w:rPr>
                <w:rFonts w:ascii="Trebuchet MS" w:hAnsi="Trebuchet MS"/>
                <w:sz w:val="24"/>
                <w:szCs w:val="24"/>
                <w:lang w:val="en-US"/>
              </w:rPr>
              <w:t xml:space="preserve">to </w:t>
            </w:r>
            <w:r w:rsidR="00E02DF7" w:rsidRPr="0037182A">
              <w:rPr>
                <w:rFonts w:ascii="Trebuchet MS" w:hAnsi="Trebuchet MS"/>
                <w:sz w:val="24"/>
                <w:szCs w:val="24"/>
                <w:lang w:val="en-US"/>
              </w:rPr>
              <w:t xml:space="preserve">more </w:t>
            </w:r>
            <w:r w:rsidR="00917223" w:rsidRPr="0037182A">
              <w:rPr>
                <w:rFonts w:ascii="Trebuchet MS" w:hAnsi="Trebuchet MS"/>
                <w:sz w:val="24"/>
                <w:szCs w:val="24"/>
                <w:lang w:val="en-US"/>
              </w:rPr>
              <w:t xml:space="preserve">than one </w:t>
            </w:r>
            <w:r w:rsidR="00647E95" w:rsidRPr="0037182A">
              <w:rPr>
                <w:rFonts w:ascii="Trebuchet MS" w:hAnsi="Trebuchet MS"/>
                <w:sz w:val="24"/>
                <w:szCs w:val="24"/>
                <w:lang w:val="en-US"/>
              </w:rPr>
              <w:t>indicator exists</w:t>
            </w:r>
          </w:p>
          <w:p w14:paraId="26E9273E" w14:textId="77777777" w:rsidR="002117ED" w:rsidRPr="002117ED" w:rsidRDefault="002117ED" w:rsidP="002117ED">
            <w:pPr>
              <w:pStyle w:val="ListParagraph"/>
              <w:numPr>
                <w:ilvl w:val="0"/>
                <w:numId w:val="2"/>
              </w:numPr>
              <w:rPr>
                <w:rFonts w:ascii="Trebuchet MS" w:hAnsi="Trebuchet MS"/>
                <w:sz w:val="24"/>
                <w:szCs w:val="24"/>
                <w:lang w:val="en-US"/>
              </w:rPr>
            </w:pPr>
            <w:r>
              <w:rPr>
                <w:rFonts w:ascii="Trebuchet MS" w:hAnsi="Trebuchet MS"/>
                <w:sz w:val="24"/>
                <w:szCs w:val="24"/>
                <w:lang w:val="en-US"/>
              </w:rPr>
              <w:t>6</w:t>
            </w:r>
            <w:r w:rsidRPr="002117ED">
              <w:rPr>
                <w:rFonts w:ascii="Trebuchet MS" w:hAnsi="Trebuchet MS"/>
                <w:sz w:val="24"/>
                <w:szCs w:val="24"/>
                <w:lang w:val="en-US"/>
              </w:rPr>
              <w:t xml:space="preserve"> points in cas</w:t>
            </w:r>
            <w:r>
              <w:rPr>
                <w:rFonts w:ascii="Trebuchet MS" w:hAnsi="Trebuchet MS"/>
                <w:sz w:val="24"/>
                <w:szCs w:val="24"/>
                <w:lang w:val="en-US"/>
              </w:rPr>
              <w:t xml:space="preserve">e considerable contribution </w:t>
            </w:r>
            <w:r w:rsidRPr="002117ED">
              <w:rPr>
                <w:rFonts w:ascii="Trebuchet MS" w:hAnsi="Trebuchet MS"/>
                <w:sz w:val="24"/>
                <w:szCs w:val="24"/>
                <w:lang w:val="en-US"/>
              </w:rPr>
              <w:t>to one indicator exists</w:t>
            </w:r>
          </w:p>
          <w:p w14:paraId="5993318A" w14:textId="77777777" w:rsidR="00945050" w:rsidRDefault="00D8187D" w:rsidP="002117ED">
            <w:pPr>
              <w:pStyle w:val="ListParagraph"/>
              <w:numPr>
                <w:ilvl w:val="0"/>
                <w:numId w:val="2"/>
              </w:numPr>
              <w:jc w:val="both"/>
              <w:rPr>
                <w:rFonts w:ascii="Trebuchet MS" w:hAnsi="Trebuchet MS"/>
                <w:sz w:val="24"/>
                <w:szCs w:val="24"/>
                <w:lang w:val="en-US"/>
              </w:rPr>
            </w:pPr>
            <w:r w:rsidRPr="0037182A">
              <w:rPr>
                <w:rFonts w:ascii="Trebuchet MS" w:hAnsi="Trebuchet MS"/>
                <w:sz w:val="24"/>
                <w:szCs w:val="24"/>
                <w:lang w:val="en-US"/>
              </w:rPr>
              <w:t>4</w:t>
            </w:r>
            <w:r w:rsidR="00647E95" w:rsidRPr="0037182A">
              <w:rPr>
                <w:rFonts w:ascii="Trebuchet MS" w:hAnsi="Trebuchet MS"/>
                <w:sz w:val="24"/>
                <w:szCs w:val="24"/>
                <w:lang w:val="en-US"/>
              </w:rPr>
              <w:t xml:space="preserve"> points </w:t>
            </w:r>
            <w:r w:rsidR="002117ED" w:rsidRPr="002117ED">
              <w:rPr>
                <w:rFonts w:ascii="Trebuchet MS" w:hAnsi="Trebuchet MS"/>
                <w:sz w:val="24"/>
                <w:szCs w:val="24"/>
                <w:lang w:val="en-US"/>
              </w:rPr>
              <w:t xml:space="preserve">in case there is there is a proportionate </w:t>
            </w:r>
            <w:r w:rsidR="002117ED" w:rsidRPr="002117ED">
              <w:rPr>
                <w:rFonts w:ascii="Trebuchet MS" w:hAnsi="Trebuchet MS"/>
                <w:sz w:val="24"/>
                <w:szCs w:val="24"/>
                <w:lang w:val="en-US"/>
              </w:rPr>
              <w:lastRenderedPageBreak/>
              <w:t>contribution (considering also the budget</w:t>
            </w:r>
            <w:r w:rsidR="001377C2">
              <w:rPr>
                <w:rFonts w:ascii="Trebuchet MS" w:hAnsi="Trebuchet MS"/>
                <w:sz w:val="24"/>
                <w:szCs w:val="24"/>
                <w:lang w:val="en-US"/>
              </w:rPr>
              <w:t>) exists</w:t>
            </w:r>
          </w:p>
          <w:p w14:paraId="7EE067ED" w14:textId="77777777" w:rsidR="001377C2" w:rsidRPr="0037182A" w:rsidRDefault="001377C2" w:rsidP="002117ED">
            <w:pPr>
              <w:pStyle w:val="ListParagraph"/>
              <w:numPr>
                <w:ilvl w:val="0"/>
                <w:numId w:val="2"/>
              </w:numPr>
              <w:spacing w:after="200" w:line="276" w:lineRule="auto"/>
              <w:jc w:val="both"/>
              <w:rPr>
                <w:rFonts w:ascii="Trebuchet MS" w:hAnsi="Trebuchet MS"/>
                <w:sz w:val="24"/>
                <w:szCs w:val="24"/>
                <w:lang w:val="en-US"/>
              </w:rPr>
            </w:pPr>
            <w:r>
              <w:rPr>
                <w:rFonts w:ascii="Trebuchet MS" w:hAnsi="Trebuchet MS"/>
                <w:sz w:val="24"/>
                <w:szCs w:val="24"/>
                <w:lang w:val="en-US"/>
              </w:rPr>
              <w:t>0 points for other cases</w:t>
            </w:r>
          </w:p>
        </w:tc>
        <w:tc>
          <w:tcPr>
            <w:tcW w:w="1282" w:type="dxa"/>
            <w:vAlign w:val="center"/>
          </w:tcPr>
          <w:p w14:paraId="01FFE56A" w14:textId="77777777" w:rsidR="00945050" w:rsidRPr="0037182A" w:rsidRDefault="00844C52" w:rsidP="00FE5FBC">
            <w:pPr>
              <w:spacing w:before="120" w:after="120" w:line="276" w:lineRule="auto"/>
              <w:jc w:val="center"/>
              <w:rPr>
                <w:rFonts w:ascii="Trebuchet MS" w:hAnsi="Trebuchet MS"/>
                <w:sz w:val="24"/>
                <w:szCs w:val="24"/>
                <w:lang w:val="en-US"/>
              </w:rPr>
            </w:pPr>
            <w:r>
              <w:rPr>
                <w:rFonts w:ascii="Trebuchet MS" w:hAnsi="Trebuchet MS"/>
                <w:sz w:val="24"/>
                <w:szCs w:val="24"/>
                <w:lang w:val="en-US"/>
              </w:rPr>
              <w:lastRenderedPageBreak/>
              <w:t>7</w:t>
            </w:r>
          </w:p>
        </w:tc>
        <w:tc>
          <w:tcPr>
            <w:tcW w:w="1442" w:type="dxa"/>
            <w:vAlign w:val="center"/>
          </w:tcPr>
          <w:p w14:paraId="5110BFCA" w14:textId="77777777" w:rsidR="00612929" w:rsidRPr="0037182A" w:rsidRDefault="00612929"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AF</w:t>
            </w:r>
            <w:r w:rsidR="00C112A7" w:rsidRPr="0037182A">
              <w:rPr>
                <w:rFonts w:ascii="Trebuchet MS" w:hAnsi="Trebuchet MS"/>
                <w:sz w:val="24"/>
                <w:szCs w:val="24"/>
                <w:lang w:val="en-US"/>
              </w:rPr>
              <w:t xml:space="preserve"> 2.</w:t>
            </w:r>
            <w:r w:rsidR="00B42A8A">
              <w:rPr>
                <w:rFonts w:ascii="Trebuchet MS" w:hAnsi="Trebuchet MS"/>
                <w:sz w:val="24"/>
                <w:szCs w:val="24"/>
                <w:lang w:val="en-US"/>
              </w:rPr>
              <w:t>4</w:t>
            </w:r>
            <w:r w:rsidR="00C112A7" w:rsidRPr="0037182A">
              <w:rPr>
                <w:rFonts w:ascii="Trebuchet MS" w:hAnsi="Trebuchet MS"/>
                <w:sz w:val="24"/>
                <w:szCs w:val="24"/>
                <w:lang w:val="en-US"/>
              </w:rPr>
              <w:t>, 2.</w:t>
            </w:r>
            <w:r w:rsidR="00D75425">
              <w:rPr>
                <w:rFonts w:ascii="Trebuchet MS" w:hAnsi="Trebuchet MS"/>
                <w:sz w:val="24"/>
                <w:szCs w:val="24"/>
                <w:lang w:val="en-US"/>
              </w:rPr>
              <w:t>3</w:t>
            </w:r>
            <w:r w:rsidRPr="0037182A">
              <w:rPr>
                <w:rFonts w:ascii="Trebuchet MS" w:hAnsi="Trebuchet MS"/>
                <w:sz w:val="24"/>
                <w:szCs w:val="24"/>
                <w:lang w:val="en-US"/>
              </w:rPr>
              <w:t>;</w:t>
            </w:r>
          </w:p>
          <w:p w14:paraId="0A9A8FA4" w14:textId="77777777" w:rsidR="00945050" w:rsidRPr="0037182A" w:rsidRDefault="00612929" w:rsidP="00FE5FBC">
            <w:pPr>
              <w:spacing w:before="120" w:after="120" w:line="276" w:lineRule="auto"/>
              <w:jc w:val="center"/>
              <w:rPr>
                <w:rFonts w:ascii="Trebuchet MS" w:hAnsi="Trebuchet MS"/>
                <w:sz w:val="24"/>
                <w:szCs w:val="24"/>
                <w:lang w:val="en-US"/>
              </w:rPr>
            </w:pPr>
            <w:proofErr w:type="spellStart"/>
            <w:r w:rsidRPr="0037182A">
              <w:rPr>
                <w:rFonts w:ascii="Trebuchet MS" w:hAnsi="Trebuchet MS"/>
                <w:sz w:val="24"/>
                <w:szCs w:val="24"/>
                <w:lang w:val="en-US"/>
              </w:rPr>
              <w:t>Programme</w:t>
            </w:r>
            <w:proofErr w:type="spellEnd"/>
            <w:r w:rsidRPr="0037182A">
              <w:rPr>
                <w:rFonts w:ascii="Trebuchet MS" w:hAnsi="Trebuchet MS"/>
                <w:sz w:val="24"/>
                <w:szCs w:val="24"/>
                <w:lang w:val="en-US"/>
              </w:rPr>
              <w:t xml:space="preserve"> indicators</w:t>
            </w:r>
            <w:r w:rsidR="00945050" w:rsidRPr="0037182A">
              <w:rPr>
                <w:rFonts w:ascii="Trebuchet MS" w:hAnsi="Trebuchet MS"/>
                <w:sz w:val="24"/>
                <w:szCs w:val="24"/>
                <w:lang w:val="en-US"/>
              </w:rPr>
              <w:t> </w:t>
            </w:r>
          </w:p>
        </w:tc>
      </w:tr>
      <w:tr w:rsidR="00B35A07" w:rsidRPr="00297351" w14:paraId="424A3B7F" w14:textId="77777777" w:rsidTr="00DA2632">
        <w:tc>
          <w:tcPr>
            <w:tcW w:w="817" w:type="dxa"/>
            <w:tcBorders>
              <w:bottom w:val="single" w:sz="4" w:space="0" w:color="auto"/>
            </w:tcBorders>
            <w:vAlign w:val="center"/>
          </w:tcPr>
          <w:p w14:paraId="1F7E635B"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lastRenderedPageBreak/>
              <w:t> </w:t>
            </w:r>
          </w:p>
        </w:tc>
        <w:tc>
          <w:tcPr>
            <w:tcW w:w="1701" w:type="dxa"/>
            <w:tcBorders>
              <w:bottom w:val="single" w:sz="4" w:space="0" w:color="auto"/>
            </w:tcBorders>
            <w:vAlign w:val="center"/>
          </w:tcPr>
          <w:p w14:paraId="4EB65F71"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tcBorders>
              <w:bottom w:val="single" w:sz="4" w:space="0" w:color="auto"/>
            </w:tcBorders>
            <w:vAlign w:val="center"/>
          </w:tcPr>
          <w:p w14:paraId="45785388"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Q7</w:t>
            </w:r>
          </w:p>
        </w:tc>
        <w:tc>
          <w:tcPr>
            <w:tcW w:w="6375" w:type="dxa"/>
            <w:tcBorders>
              <w:bottom w:val="single" w:sz="4" w:space="0" w:color="auto"/>
            </w:tcBorders>
            <w:vAlign w:val="center"/>
          </w:tcPr>
          <w:p w14:paraId="34296E4F" w14:textId="77777777" w:rsidR="00945050" w:rsidRPr="0037182A" w:rsidRDefault="00945050" w:rsidP="004409CD">
            <w:pPr>
              <w:spacing w:before="120" w:after="120" w:line="276" w:lineRule="auto"/>
              <w:jc w:val="both"/>
              <w:rPr>
                <w:rFonts w:ascii="Trebuchet MS" w:hAnsi="Trebuchet MS"/>
                <w:sz w:val="24"/>
                <w:lang w:val="en-US"/>
              </w:rPr>
            </w:pPr>
            <w:r w:rsidRPr="0037182A">
              <w:rPr>
                <w:rFonts w:ascii="Trebuchet MS" w:hAnsi="Trebuchet MS"/>
                <w:sz w:val="24"/>
                <w:lang w:val="en-US"/>
              </w:rPr>
              <w:t xml:space="preserve">To what extent is the project contributing to the accomplishment of the results of </w:t>
            </w:r>
            <w:r w:rsidR="00A132DD" w:rsidRPr="0037182A">
              <w:rPr>
                <w:rFonts w:ascii="Trebuchet MS" w:hAnsi="Trebuchet MS"/>
                <w:sz w:val="24"/>
                <w:lang w:val="en-US"/>
              </w:rPr>
              <w:t>the</w:t>
            </w:r>
            <w:r w:rsidRPr="0037182A">
              <w:rPr>
                <w:rFonts w:ascii="Trebuchet MS" w:hAnsi="Trebuchet MS"/>
                <w:sz w:val="24"/>
                <w:lang w:val="en-US"/>
              </w:rPr>
              <w:t xml:space="preserve"> </w:t>
            </w:r>
            <w:proofErr w:type="spellStart"/>
            <w:r w:rsidRPr="0037182A">
              <w:rPr>
                <w:rFonts w:ascii="Trebuchet MS" w:hAnsi="Trebuchet MS"/>
                <w:sz w:val="24"/>
                <w:lang w:val="en-US"/>
              </w:rPr>
              <w:t>programme</w:t>
            </w:r>
            <w:proofErr w:type="spellEnd"/>
            <w:r w:rsidRPr="0037182A">
              <w:rPr>
                <w:rFonts w:ascii="Trebuchet MS" w:hAnsi="Trebuchet MS"/>
                <w:sz w:val="24"/>
                <w:lang w:val="en-US"/>
              </w:rPr>
              <w:t xml:space="preserve"> priority axis/</w:t>
            </w:r>
            <w:r w:rsidR="00CB3348" w:rsidRPr="0037182A">
              <w:rPr>
                <w:rFonts w:ascii="Trebuchet MS" w:hAnsi="Trebuchet MS"/>
                <w:sz w:val="24"/>
                <w:lang w:val="en-US"/>
              </w:rPr>
              <w:t>specific objective</w:t>
            </w:r>
          </w:p>
          <w:p w14:paraId="3479A7BD" w14:textId="77777777" w:rsidR="001377C2" w:rsidRPr="001377C2" w:rsidRDefault="003C25B3" w:rsidP="001377C2">
            <w:pPr>
              <w:pStyle w:val="ListParagraph"/>
              <w:numPr>
                <w:ilvl w:val="0"/>
                <w:numId w:val="2"/>
              </w:numPr>
              <w:spacing w:before="120" w:after="120"/>
              <w:jc w:val="both"/>
              <w:rPr>
                <w:rFonts w:ascii="Trebuchet MS" w:hAnsi="Trebuchet MS"/>
                <w:sz w:val="24"/>
                <w:szCs w:val="24"/>
                <w:lang w:val="en-US"/>
              </w:rPr>
            </w:pPr>
            <w:r>
              <w:rPr>
                <w:rFonts w:ascii="Trebuchet MS" w:hAnsi="Trebuchet MS"/>
                <w:sz w:val="24"/>
                <w:szCs w:val="24"/>
                <w:lang w:val="en-US"/>
              </w:rPr>
              <w:t>7</w:t>
            </w:r>
            <w:r w:rsidR="001377C2" w:rsidRPr="001377C2">
              <w:rPr>
                <w:rFonts w:ascii="Trebuchet MS" w:hAnsi="Trebuchet MS"/>
                <w:sz w:val="24"/>
                <w:szCs w:val="24"/>
                <w:lang w:val="en-US"/>
              </w:rPr>
              <w:t xml:space="preserve"> points in case considerable contribution to one indicator exists</w:t>
            </w:r>
          </w:p>
          <w:p w14:paraId="3A24CBBC" w14:textId="77777777" w:rsidR="001377C2" w:rsidRDefault="001377C2" w:rsidP="0037182A">
            <w:pPr>
              <w:pStyle w:val="ListParagraph"/>
              <w:numPr>
                <w:ilvl w:val="0"/>
                <w:numId w:val="2"/>
              </w:numPr>
              <w:spacing w:before="120" w:after="120"/>
              <w:jc w:val="both"/>
              <w:rPr>
                <w:rFonts w:ascii="Trebuchet MS" w:hAnsi="Trebuchet MS"/>
                <w:sz w:val="24"/>
                <w:szCs w:val="24"/>
                <w:lang w:val="en-US"/>
              </w:rPr>
            </w:pPr>
            <w:r>
              <w:rPr>
                <w:rFonts w:ascii="Trebuchet MS" w:hAnsi="Trebuchet MS"/>
                <w:sz w:val="24"/>
                <w:szCs w:val="24"/>
                <w:lang w:val="en-US"/>
              </w:rPr>
              <w:t>4</w:t>
            </w:r>
            <w:r w:rsidRPr="001377C2">
              <w:rPr>
                <w:rFonts w:ascii="Trebuchet MS" w:hAnsi="Trebuchet MS"/>
                <w:sz w:val="24"/>
                <w:szCs w:val="24"/>
                <w:lang w:val="en-US"/>
              </w:rPr>
              <w:t xml:space="preserve"> points in case a proportionate contribution (considering also the budget</w:t>
            </w:r>
            <w:r>
              <w:rPr>
                <w:rFonts w:ascii="Trebuchet MS" w:hAnsi="Trebuchet MS"/>
                <w:sz w:val="24"/>
                <w:szCs w:val="24"/>
                <w:lang w:val="en-US"/>
              </w:rPr>
              <w:t xml:space="preserve"> exists</w:t>
            </w:r>
          </w:p>
          <w:p w14:paraId="30A8CF7A" w14:textId="77777777" w:rsidR="00B67429" w:rsidRDefault="001377C2" w:rsidP="00053763">
            <w:pPr>
              <w:pStyle w:val="ListParagraph"/>
              <w:numPr>
                <w:ilvl w:val="0"/>
                <w:numId w:val="2"/>
              </w:numPr>
              <w:rPr>
                <w:rFonts w:ascii="Trebuchet MS" w:hAnsi="Trebuchet MS"/>
                <w:sz w:val="24"/>
                <w:szCs w:val="24"/>
                <w:lang w:val="en-US"/>
              </w:rPr>
            </w:pPr>
            <w:r w:rsidRPr="00B67429">
              <w:rPr>
                <w:rFonts w:ascii="Trebuchet MS" w:hAnsi="Trebuchet MS"/>
                <w:sz w:val="24"/>
                <w:szCs w:val="24"/>
                <w:lang w:val="en-US"/>
              </w:rPr>
              <w:t>0 points for other cases</w:t>
            </w:r>
          </w:p>
          <w:p w14:paraId="572C4F8A" w14:textId="77777777" w:rsidR="00945050" w:rsidRPr="0037182A" w:rsidRDefault="001377C2" w:rsidP="00B67429">
            <w:pPr>
              <w:rPr>
                <w:b/>
                <w:lang w:val="en-US"/>
              </w:rPr>
            </w:pPr>
            <w:r w:rsidRPr="00B67429" w:rsidDel="001377C2">
              <w:rPr>
                <w:rFonts w:ascii="Trebuchet MS" w:hAnsi="Trebuchet MS"/>
                <w:sz w:val="24"/>
                <w:szCs w:val="24"/>
                <w:lang w:val="en-US"/>
              </w:rPr>
              <w:t xml:space="preserve"> </w:t>
            </w:r>
            <w:r w:rsidR="00C37C74" w:rsidRPr="00B67429">
              <w:rPr>
                <w:rFonts w:ascii="Trebuchet MS" w:hAnsi="Trebuchet MS"/>
                <w:b/>
                <w:lang w:val="en-US"/>
              </w:rPr>
              <w:t>I</w:t>
            </w:r>
            <w:r w:rsidR="00E20354" w:rsidRPr="00B67429">
              <w:rPr>
                <w:rFonts w:ascii="Trebuchet MS" w:hAnsi="Trebuchet MS"/>
                <w:b/>
                <w:lang w:val="en-US"/>
              </w:rPr>
              <w:t>n case no contribution to the accomplishment of a result indicator is demonstrated in the application form</w:t>
            </w:r>
            <w:r w:rsidR="00C37C74" w:rsidRPr="00B67429">
              <w:rPr>
                <w:rFonts w:ascii="Trebuchet MS" w:hAnsi="Trebuchet MS"/>
                <w:b/>
                <w:lang w:val="en-US"/>
              </w:rPr>
              <w:t>,</w:t>
            </w:r>
            <w:r w:rsidR="00E20354" w:rsidRPr="00B67429">
              <w:rPr>
                <w:rFonts w:ascii="Trebuchet MS" w:hAnsi="Trebuchet MS"/>
                <w:b/>
                <w:lang w:val="en-US"/>
              </w:rPr>
              <w:t xml:space="preserve"> </w:t>
            </w:r>
            <w:r w:rsidR="00C37C74" w:rsidRPr="00B67429">
              <w:rPr>
                <w:rFonts w:ascii="Trebuchet MS" w:hAnsi="Trebuchet MS"/>
                <w:b/>
                <w:lang w:val="en-US"/>
              </w:rPr>
              <w:t>the p</w:t>
            </w:r>
            <w:r w:rsidR="00E20354" w:rsidRPr="00B67429">
              <w:rPr>
                <w:rFonts w:ascii="Trebuchet MS" w:hAnsi="Trebuchet MS"/>
                <w:b/>
                <w:lang w:val="en-US"/>
              </w:rPr>
              <w:t>roject is proposed for rejection</w:t>
            </w:r>
            <w:r w:rsidR="00C37C74" w:rsidRPr="00B67429">
              <w:rPr>
                <w:rFonts w:ascii="Trebuchet MS" w:hAnsi="Trebuchet MS"/>
                <w:b/>
                <w:lang w:val="en-US"/>
              </w:rPr>
              <w:t>!</w:t>
            </w:r>
          </w:p>
        </w:tc>
        <w:tc>
          <w:tcPr>
            <w:tcW w:w="1282" w:type="dxa"/>
            <w:tcBorders>
              <w:bottom w:val="single" w:sz="4" w:space="0" w:color="auto"/>
            </w:tcBorders>
            <w:vAlign w:val="center"/>
          </w:tcPr>
          <w:p w14:paraId="59F44144" w14:textId="77777777" w:rsidR="00945050" w:rsidRPr="0037182A" w:rsidRDefault="00844C52" w:rsidP="00FE5FBC">
            <w:pPr>
              <w:spacing w:before="120" w:after="120" w:line="276" w:lineRule="auto"/>
              <w:jc w:val="center"/>
              <w:rPr>
                <w:rFonts w:ascii="Trebuchet MS" w:hAnsi="Trebuchet MS"/>
                <w:sz w:val="24"/>
                <w:szCs w:val="24"/>
                <w:lang w:val="en-US"/>
              </w:rPr>
            </w:pPr>
            <w:r>
              <w:rPr>
                <w:rFonts w:ascii="Trebuchet MS" w:hAnsi="Trebuchet MS"/>
                <w:sz w:val="24"/>
                <w:szCs w:val="24"/>
                <w:lang w:val="en-US"/>
              </w:rPr>
              <w:t>7</w:t>
            </w:r>
          </w:p>
        </w:tc>
        <w:tc>
          <w:tcPr>
            <w:tcW w:w="1442" w:type="dxa"/>
            <w:tcBorders>
              <w:bottom w:val="single" w:sz="4" w:space="0" w:color="auto"/>
            </w:tcBorders>
            <w:vAlign w:val="center"/>
          </w:tcPr>
          <w:p w14:paraId="0A78A945"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r w:rsidR="00612929" w:rsidRPr="0037182A">
              <w:rPr>
                <w:rFonts w:ascii="Trebuchet MS" w:hAnsi="Trebuchet MS"/>
                <w:sz w:val="24"/>
                <w:szCs w:val="24"/>
                <w:lang w:val="en-US"/>
              </w:rPr>
              <w:t>AF</w:t>
            </w:r>
            <w:r w:rsidR="00C112A7" w:rsidRPr="0037182A">
              <w:rPr>
                <w:rFonts w:ascii="Trebuchet MS" w:hAnsi="Trebuchet MS"/>
                <w:sz w:val="24"/>
                <w:szCs w:val="24"/>
                <w:lang w:val="en-US"/>
              </w:rPr>
              <w:t xml:space="preserve"> 2.</w:t>
            </w:r>
            <w:r w:rsidR="00D75425">
              <w:rPr>
                <w:rFonts w:ascii="Trebuchet MS" w:hAnsi="Trebuchet MS"/>
                <w:sz w:val="24"/>
                <w:szCs w:val="24"/>
                <w:lang w:val="en-US"/>
              </w:rPr>
              <w:t>2</w:t>
            </w:r>
            <w:r w:rsidR="00C112A7" w:rsidRPr="0037182A">
              <w:rPr>
                <w:rFonts w:ascii="Trebuchet MS" w:hAnsi="Trebuchet MS"/>
                <w:sz w:val="24"/>
                <w:szCs w:val="24"/>
                <w:lang w:val="en-US"/>
              </w:rPr>
              <w:t>, 2.</w:t>
            </w:r>
            <w:r w:rsidR="00D75425">
              <w:rPr>
                <w:rFonts w:ascii="Trebuchet MS" w:hAnsi="Trebuchet MS"/>
                <w:sz w:val="24"/>
                <w:szCs w:val="24"/>
                <w:lang w:val="en-US"/>
              </w:rPr>
              <w:t>3</w:t>
            </w:r>
            <w:r w:rsidR="00612929" w:rsidRPr="0037182A">
              <w:rPr>
                <w:rFonts w:ascii="Trebuchet MS" w:hAnsi="Trebuchet MS"/>
                <w:sz w:val="24"/>
                <w:szCs w:val="24"/>
                <w:lang w:val="en-US"/>
              </w:rPr>
              <w:t>;</w:t>
            </w:r>
          </w:p>
          <w:p w14:paraId="52026E31" w14:textId="77777777" w:rsidR="00612929" w:rsidRPr="0037182A" w:rsidRDefault="00612929" w:rsidP="00FE5FBC">
            <w:pPr>
              <w:spacing w:before="120" w:after="120" w:line="276" w:lineRule="auto"/>
              <w:jc w:val="center"/>
              <w:rPr>
                <w:rFonts w:ascii="Trebuchet MS" w:hAnsi="Trebuchet MS"/>
                <w:sz w:val="24"/>
                <w:szCs w:val="24"/>
                <w:lang w:val="en-US"/>
              </w:rPr>
            </w:pPr>
            <w:proofErr w:type="spellStart"/>
            <w:r w:rsidRPr="0037182A">
              <w:rPr>
                <w:rFonts w:ascii="Trebuchet MS" w:hAnsi="Trebuchet MS"/>
                <w:sz w:val="24"/>
                <w:szCs w:val="24"/>
                <w:lang w:val="en-US"/>
              </w:rPr>
              <w:t>Programme</w:t>
            </w:r>
            <w:proofErr w:type="spellEnd"/>
            <w:r w:rsidRPr="0037182A">
              <w:rPr>
                <w:rFonts w:ascii="Trebuchet MS" w:hAnsi="Trebuchet MS"/>
                <w:sz w:val="24"/>
                <w:szCs w:val="24"/>
                <w:lang w:val="en-US"/>
              </w:rPr>
              <w:t xml:space="preserve"> indicators</w:t>
            </w:r>
          </w:p>
        </w:tc>
      </w:tr>
      <w:tr w:rsidR="00B35A07" w:rsidRPr="00297351" w14:paraId="38725A0A" w14:textId="77777777" w:rsidTr="00731805">
        <w:tc>
          <w:tcPr>
            <w:tcW w:w="817" w:type="dxa"/>
            <w:shd w:val="clear" w:color="auto" w:fill="C6D9F1" w:themeFill="text2" w:themeFillTint="33"/>
            <w:vAlign w:val="center"/>
          </w:tcPr>
          <w:p w14:paraId="34D94DFB" w14:textId="77777777" w:rsidR="00E02DF7" w:rsidRPr="0037182A" w:rsidRDefault="00E02DF7" w:rsidP="00FE5FBC">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t>3</w:t>
            </w:r>
          </w:p>
        </w:tc>
        <w:tc>
          <w:tcPr>
            <w:tcW w:w="9635" w:type="dxa"/>
            <w:gridSpan w:val="4"/>
            <w:shd w:val="clear" w:color="auto" w:fill="C6D9F1" w:themeFill="text2" w:themeFillTint="33"/>
            <w:vAlign w:val="center"/>
          </w:tcPr>
          <w:p w14:paraId="0F915DAB" w14:textId="77777777" w:rsidR="00E02DF7" w:rsidRPr="0037182A" w:rsidRDefault="0084513B" w:rsidP="002A6B04">
            <w:pPr>
              <w:spacing w:before="120" w:after="120" w:line="276" w:lineRule="auto"/>
              <w:jc w:val="both"/>
              <w:rPr>
                <w:rFonts w:ascii="Trebuchet MS" w:hAnsi="Trebuchet MS"/>
                <w:b/>
                <w:sz w:val="24"/>
                <w:szCs w:val="24"/>
                <w:lang w:val="en-US"/>
              </w:rPr>
            </w:pPr>
            <w:r w:rsidRPr="0037182A">
              <w:rPr>
                <w:rFonts w:ascii="Trebuchet MS" w:hAnsi="Trebuchet MS"/>
                <w:b/>
                <w:sz w:val="24"/>
                <w:szCs w:val="24"/>
                <w:lang w:val="en-US"/>
              </w:rPr>
              <w:t>Does the project show a strong cross border character</w:t>
            </w:r>
            <w:r w:rsidR="00E02DF7" w:rsidRPr="0037182A">
              <w:rPr>
                <w:rFonts w:ascii="Trebuchet MS" w:hAnsi="Trebuchet MS"/>
                <w:b/>
                <w:sz w:val="24"/>
                <w:szCs w:val="24"/>
                <w:lang w:val="en-US"/>
              </w:rPr>
              <w:t>?</w:t>
            </w:r>
          </w:p>
        </w:tc>
        <w:tc>
          <w:tcPr>
            <w:tcW w:w="1282" w:type="dxa"/>
            <w:shd w:val="clear" w:color="auto" w:fill="C6D9F1" w:themeFill="text2" w:themeFillTint="33"/>
            <w:vAlign w:val="center"/>
          </w:tcPr>
          <w:p w14:paraId="56C32789" w14:textId="77777777" w:rsidR="00E02DF7" w:rsidRPr="0037182A" w:rsidRDefault="00EB7E4A" w:rsidP="00FE5FBC">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t>1</w:t>
            </w:r>
            <w:r w:rsidR="007F5AA4">
              <w:rPr>
                <w:rFonts w:ascii="Trebuchet MS" w:hAnsi="Trebuchet MS"/>
                <w:b/>
                <w:sz w:val="24"/>
                <w:szCs w:val="24"/>
                <w:lang w:val="en-US"/>
              </w:rPr>
              <w:t>0</w:t>
            </w:r>
          </w:p>
        </w:tc>
        <w:tc>
          <w:tcPr>
            <w:tcW w:w="1442" w:type="dxa"/>
            <w:shd w:val="clear" w:color="auto" w:fill="C6D9F1" w:themeFill="text2" w:themeFillTint="33"/>
            <w:vAlign w:val="center"/>
          </w:tcPr>
          <w:p w14:paraId="17D09860" w14:textId="77777777" w:rsidR="00E02DF7" w:rsidRPr="0037182A" w:rsidRDefault="00E02DF7" w:rsidP="00FE5FBC">
            <w:pPr>
              <w:spacing w:before="120" w:after="120" w:line="276" w:lineRule="auto"/>
              <w:jc w:val="center"/>
              <w:rPr>
                <w:rFonts w:ascii="Trebuchet MS" w:hAnsi="Trebuchet MS"/>
                <w:b/>
                <w:sz w:val="24"/>
                <w:szCs w:val="24"/>
                <w:lang w:val="en-US"/>
              </w:rPr>
            </w:pPr>
          </w:p>
        </w:tc>
      </w:tr>
      <w:tr w:rsidR="00B35A07" w:rsidRPr="00297351" w14:paraId="5BF0037C" w14:textId="77777777" w:rsidTr="00DA2632">
        <w:tc>
          <w:tcPr>
            <w:tcW w:w="817" w:type="dxa"/>
            <w:vAlign w:val="center"/>
          </w:tcPr>
          <w:p w14:paraId="15F51032"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vAlign w:val="center"/>
          </w:tcPr>
          <w:p w14:paraId="757B0A7A" w14:textId="77777777" w:rsidR="00945050" w:rsidRPr="0037182A" w:rsidRDefault="00945050" w:rsidP="00FE5FBC">
            <w:pPr>
              <w:spacing w:before="120" w:after="120" w:line="276" w:lineRule="auto"/>
              <w:jc w:val="both"/>
              <w:rPr>
                <w:rFonts w:ascii="Trebuchet MS" w:hAnsi="Trebuchet MS"/>
                <w:i/>
                <w:iCs/>
                <w:sz w:val="24"/>
                <w:szCs w:val="24"/>
                <w:lang w:val="en-US"/>
              </w:rPr>
            </w:pPr>
            <w:r w:rsidRPr="0037182A">
              <w:rPr>
                <w:rFonts w:ascii="Trebuchet MS" w:hAnsi="Trebuchet MS"/>
                <w:i/>
                <w:iCs/>
                <w:sz w:val="24"/>
                <w:szCs w:val="24"/>
                <w:lang w:val="en-US"/>
              </w:rPr>
              <w:t> </w:t>
            </w:r>
          </w:p>
        </w:tc>
        <w:tc>
          <w:tcPr>
            <w:tcW w:w="1559" w:type="dxa"/>
            <w:gridSpan w:val="2"/>
            <w:vAlign w:val="center"/>
          </w:tcPr>
          <w:p w14:paraId="0C4DF2FE" w14:textId="77777777" w:rsidR="00945050" w:rsidRPr="0037182A" w:rsidRDefault="00F76BD8"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w:t>
            </w:r>
            <w:r>
              <w:rPr>
                <w:rFonts w:ascii="Trebuchet MS" w:hAnsi="Trebuchet MS"/>
                <w:sz w:val="24"/>
                <w:szCs w:val="24"/>
                <w:lang w:val="en-US"/>
              </w:rPr>
              <w:t>8</w:t>
            </w:r>
          </w:p>
        </w:tc>
        <w:tc>
          <w:tcPr>
            <w:tcW w:w="6375" w:type="dxa"/>
            <w:vAlign w:val="center"/>
          </w:tcPr>
          <w:p w14:paraId="256FB9BD" w14:textId="77777777" w:rsidR="00945050" w:rsidRDefault="00945050" w:rsidP="001A7525">
            <w:pPr>
              <w:spacing w:before="120" w:after="120" w:line="276" w:lineRule="auto"/>
              <w:jc w:val="both"/>
              <w:rPr>
                <w:rFonts w:ascii="Trebuchet MS" w:hAnsi="Trebuchet MS"/>
                <w:sz w:val="24"/>
                <w:lang w:val="en-US"/>
              </w:rPr>
            </w:pPr>
            <w:r w:rsidRPr="0037182A">
              <w:rPr>
                <w:rFonts w:ascii="Trebuchet MS" w:hAnsi="Trebuchet MS"/>
                <w:sz w:val="24"/>
                <w:lang w:val="en-US"/>
              </w:rPr>
              <w:t>Are the project beneficiaries accomplishing all 4 cooperation criteria?</w:t>
            </w:r>
          </w:p>
          <w:p w14:paraId="4A355BBB" w14:textId="4DEE59C4" w:rsidR="00844C52" w:rsidRPr="0037182A" w:rsidRDefault="00844C52" w:rsidP="00480AD3">
            <w:pPr>
              <w:pStyle w:val="ListParagraph"/>
              <w:numPr>
                <w:ilvl w:val="0"/>
                <w:numId w:val="2"/>
              </w:numPr>
              <w:spacing w:before="120" w:after="120"/>
              <w:jc w:val="both"/>
              <w:rPr>
                <w:rFonts w:ascii="Trebuchet MS" w:hAnsi="Trebuchet MS"/>
                <w:sz w:val="24"/>
                <w:szCs w:val="24"/>
                <w:lang w:val="en-US"/>
              </w:rPr>
            </w:pPr>
            <w:r w:rsidRPr="00ED79CC">
              <w:rPr>
                <w:rFonts w:ascii="Trebuchet MS" w:hAnsi="Trebuchet MS"/>
                <w:sz w:val="24"/>
                <w:szCs w:val="24"/>
                <w:lang w:val="en-US"/>
              </w:rPr>
              <w:t>if 3 cooperation criteria are fulfilled 3 points are granted</w:t>
            </w:r>
          </w:p>
        </w:tc>
        <w:tc>
          <w:tcPr>
            <w:tcW w:w="1282" w:type="dxa"/>
            <w:vAlign w:val="center"/>
          </w:tcPr>
          <w:p w14:paraId="7C0CE720" w14:textId="77777777" w:rsidR="00945050" w:rsidRPr="0037182A" w:rsidRDefault="007F5AA4" w:rsidP="002C2F99">
            <w:pPr>
              <w:spacing w:before="120" w:after="120" w:line="276" w:lineRule="auto"/>
              <w:jc w:val="center"/>
              <w:rPr>
                <w:rFonts w:ascii="Trebuchet MS" w:hAnsi="Trebuchet MS"/>
                <w:sz w:val="24"/>
                <w:szCs w:val="24"/>
                <w:lang w:val="en-US"/>
              </w:rPr>
            </w:pPr>
            <w:r>
              <w:rPr>
                <w:rFonts w:ascii="Trebuchet MS" w:hAnsi="Trebuchet MS"/>
                <w:sz w:val="24"/>
                <w:szCs w:val="24"/>
                <w:lang w:val="en-US"/>
              </w:rPr>
              <w:t>4</w:t>
            </w:r>
          </w:p>
        </w:tc>
        <w:tc>
          <w:tcPr>
            <w:tcW w:w="1442" w:type="dxa"/>
            <w:vAlign w:val="center"/>
          </w:tcPr>
          <w:p w14:paraId="160BC0CC" w14:textId="77777777" w:rsidR="00945050" w:rsidRPr="0037182A" w:rsidRDefault="00FE09BA" w:rsidP="00E51483">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AF 2.</w:t>
            </w:r>
            <w:r w:rsidR="00DE4E67">
              <w:rPr>
                <w:rFonts w:ascii="Trebuchet MS" w:hAnsi="Trebuchet MS"/>
                <w:sz w:val="24"/>
                <w:szCs w:val="24"/>
                <w:lang w:val="en-US"/>
              </w:rPr>
              <w:t>3</w:t>
            </w:r>
            <w:r w:rsidRPr="0037182A">
              <w:rPr>
                <w:rFonts w:ascii="Trebuchet MS" w:hAnsi="Trebuchet MS"/>
                <w:sz w:val="24"/>
                <w:szCs w:val="24"/>
                <w:lang w:val="en-US"/>
              </w:rPr>
              <w:t xml:space="preserve">, 3.1; </w:t>
            </w:r>
            <w:r w:rsidR="00917EEB" w:rsidRPr="0037182A">
              <w:rPr>
                <w:rFonts w:ascii="Trebuchet MS" w:hAnsi="Trebuchet MS"/>
                <w:sz w:val="24"/>
                <w:szCs w:val="24"/>
                <w:lang w:val="en-US"/>
              </w:rPr>
              <w:t xml:space="preserve"> </w:t>
            </w:r>
          </w:p>
        </w:tc>
      </w:tr>
      <w:tr w:rsidR="00B35A07" w:rsidRPr="00297351" w14:paraId="713B7E17" w14:textId="77777777" w:rsidTr="00DA2632">
        <w:tc>
          <w:tcPr>
            <w:tcW w:w="817" w:type="dxa"/>
            <w:tcBorders>
              <w:bottom w:val="single" w:sz="4" w:space="0" w:color="auto"/>
            </w:tcBorders>
            <w:vAlign w:val="center"/>
          </w:tcPr>
          <w:p w14:paraId="21C2A0CA"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tcBorders>
              <w:bottom w:val="single" w:sz="4" w:space="0" w:color="auto"/>
            </w:tcBorders>
            <w:vAlign w:val="center"/>
          </w:tcPr>
          <w:p w14:paraId="429F18B5"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tcBorders>
              <w:bottom w:val="single" w:sz="4" w:space="0" w:color="auto"/>
            </w:tcBorders>
            <w:vAlign w:val="center"/>
          </w:tcPr>
          <w:p w14:paraId="6C83C1DA" w14:textId="77777777" w:rsidR="00945050" w:rsidRPr="0037182A" w:rsidRDefault="00F76BD8"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w:t>
            </w:r>
            <w:r>
              <w:rPr>
                <w:rFonts w:ascii="Trebuchet MS" w:hAnsi="Trebuchet MS"/>
                <w:sz w:val="24"/>
                <w:szCs w:val="24"/>
                <w:lang w:val="en-US"/>
              </w:rPr>
              <w:t>9</w:t>
            </w:r>
          </w:p>
        </w:tc>
        <w:tc>
          <w:tcPr>
            <w:tcW w:w="6375" w:type="dxa"/>
            <w:tcBorders>
              <w:bottom w:val="single" w:sz="4" w:space="0" w:color="auto"/>
            </w:tcBorders>
            <w:vAlign w:val="center"/>
          </w:tcPr>
          <w:p w14:paraId="15B0A9D4" w14:textId="77777777" w:rsidR="00945050" w:rsidRPr="0037182A" w:rsidRDefault="00945050" w:rsidP="006A0264">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Is the project generating </w:t>
            </w:r>
            <w:r w:rsidRPr="0037182A">
              <w:rPr>
                <w:rFonts w:ascii="Trebuchet MS" w:hAnsi="Trebuchet MS"/>
                <w:sz w:val="24"/>
                <w:lang w:val="en-US"/>
              </w:rPr>
              <w:t>a clear</w:t>
            </w:r>
            <w:r w:rsidRPr="0037182A">
              <w:rPr>
                <w:rFonts w:ascii="Trebuchet MS" w:hAnsi="Trebuchet MS"/>
                <w:sz w:val="24"/>
                <w:szCs w:val="24"/>
                <w:lang w:val="en-US"/>
              </w:rPr>
              <w:t xml:space="preserve"> and </w:t>
            </w:r>
            <w:r w:rsidRPr="0037182A">
              <w:rPr>
                <w:rFonts w:ascii="Trebuchet MS" w:hAnsi="Trebuchet MS"/>
                <w:sz w:val="24"/>
                <w:lang w:val="en-US"/>
              </w:rPr>
              <w:t>tangible</w:t>
            </w:r>
            <w:r w:rsidRPr="0037182A">
              <w:rPr>
                <w:rFonts w:ascii="Trebuchet MS" w:hAnsi="Trebuchet MS"/>
                <w:sz w:val="24"/>
                <w:szCs w:val="24"/>
                <w:lang w:val="en-US"/>
              </w:rPr>
              <w:t xml:space="preserve"> cross-border impact?</w:t>
            </w:r>
          </w:p>
          <w:p w14:paraId="356FF791" w14:textId="77777777" w:rsidR="00945050" w:rsidRPr="0037182A" w:rsidRDefault="00EB7E4A" w:rsidP="006A0264">
            <w:pPr>
              <w:pStyle w:val="ListParagraph"/>
              <w:numPr>
                <w:ilvl w:val="0"/>
                <w:numId w:val="2"/>
              </w:num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6</w:t>
            </w:r>
            <w:r w:rsidR="00945050" w:rsidRPr="0037182A">
              <w:rPr>
                <w:rFonts w:ascii="Trebuchet MS" w:hAnsi="Trebuchet MS"/>
                <w:sz w:val="24"/>
                <w:szCs w:val="24"/>
                <w:lang w:val="en-US"/>
              </w:rPr>
              <w:t xml:space="preserve"> points in case </w:t>
            </w:r>
            <w:r w:rsidR="00D970E3" w:rsidRPr="0037182A">
              <w:rPr>
                <w:rFonts w:ascii="Trebuchet MS" w:hAnsi="Trebuchet MS"/>
                <w:sz w:val="24"/>
                <w:szCs w:val="24"/>
                <w:lang w:val="en-US"/>
              </w:rPr>
              <w:t xml:space="preserve">a common challenge is </w:t>
            </w:r>
            <w:r w:rsidR="00D34968" w:rsidRPr="0037182A">
              <w:rPr>
                <w:rFonts w:ascii="Trebuchet MS" w:hAnsi="Trebuchet MS"/>
                <w:sz w:val="24"/>
                <w:szCs w:val="24"/>
                <w:lang w:val="en-US"/>
              </w:rPr>
              <w:t xml:space="preserve">widely </w:t>
            </w:r>
            <w:r w:rsidR="00D970E3" w:rsidRPr="0037182A">
              <w:rPr>
                <w:rFonts w:ascii="Trebuchet MS" w:hAnsi="Trebuchet MS"/>
                <w:sz w:val="24"/>
                <w:szCs w:val="24"/>
                <w:lang w:val="en-US"/>
              </w:rPr>
              <w:t xml:space="preserve">addressed </w:t>
            </w:r>
            <w:r w:rsidR="00D34968" w:rsidRPr="0037182A">
              <w:rPr>
                <w:rFonts w:ascii="Trebuchet MS" w:hAnsi="Trebuchet MS"/>
                <w:sz w:val="24"/>
                <w:szCs w:val="24"/>
                <w:lang w:val="en-US"/>
              </w:rPr>
              <w:t xml:space="preserve">in the </w:t>
            </w:r>
            <w:proofErr w:type="spellStart"/>
            <w:r w:rsidR="00D34968" w:rsidRPr="0037182A">
              <w:rPr>
                <w:rFonts w:ascii="Trebuchet MS" w:hAnsi="Trebuchet MS"/>
                <w:sz w:val="24"/>
                <w:szCs w:val="24"/>
                <w:lang w:val="en-US"/>
              </w:rPr>
              <w:t>programme</w:t>
            </w:r>
            <w:proofErr w:type="spellEnd"/>
            <w:r w:rsidR="00D34968" w:rsidRPr="0037182A">
              <w:rPr>
                <w:rFonts w:ascii="Trebuchet MS" w:hAnsi="Trebuchet MS"/>
                <w:sz w:val="24"/>
                <w:szCs w:val="24"/>
                <w:lang w:val="en-US"/>
              </w:rPr>
              <w:t xml:space="preserve"> area </w:t>
            </w:r>
            <w:r w:rsidR="00D970E3" w:rsidRPr="0037182A">
              <w:rPr>
                <w:rFonts w:ascii="Trebuchet MS" w:hAnsi="Trebuchet MS"/>
                <w:sz w:val="24"/>
                <w:szCs w:val="24"/>
                <w:lang w:val="en-US"/>
              </w:rPr>
              <w:t>by the project and it is proven that the cross-border approach is the best way of tackling it</w:t>
            </w:r>
          </w:p>
          <w:p w14:paraId="23794F71" w14:textId="77777777" w:rsidR="00945050" w:rsidRPr="0037182A" w:rsidRDefault="001D2F6F" w:rsidP="006A0264">
            <w:pPr>
              <w:pStyle w:val="ListParagraph"/>
              <w:numPr>
                <w:ilvl w:val="0"/>
                <w:numId w:val="2"/>
              </w:num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3</w:t>
            </w:r>
            <w:r w:rsidR="00945050" w:rsidRPr="0037182A">
              <w:rPr>
                <w:rFonts w:ascii="Trebuchet MS" w:hAnsi="Trebuchet MS"/>
                <w:sz w:val="24"/>
                <w:szCs w:val="24"/>
                <w:lang w:val="en-US"/>
              </w:rPr>
              <w:t xml:space="preserve"> points in case </w:t>
            </w:r>
            <w:r w:rsidR="006F0E55" w:rsidRPr="0037182A">
              <w:rPr>
                <w:rFonts w:ascii="Trebuchet MS" w:hAnsi="Trebuchet MS"/>
                <w:sz w:val="24"/>
                <w:szCs w:val="24"/>
                <w:lang w:val="en-US"/>
              </w:rPr>
              <w:t xml:space="preserve">a common challenge is addressed in the </w:t>
            </w:r>
            <w:proofErr w:type="spellStart"/>
            <w:r w:rsidR="006F0E55" w:rsidRPr="0037182A">
              <w:rPr>
                <w:rFonts w:ascii="Trebuchet MS" w:hAnsi="Trebuchet MS"/>
                <w:sz w:val="24"/>
                <w:szCs w:val="24"/>
                <w:lang w:val="en-US"/>
              </w:rPr>
              <w:t>programme</w:t>
            </w:r>
            <w:proofErr w:type="spellEnd"/>
            <w:r w:rsidR="006F0E55" w:rsidRPr="0037182A">
              <w:rPr>
                <w:rFonts w:ascii="Trebuchet MS" w:hAnsi="Trebuchet MS"/>
                <w:sz w:val="24"/>
                <w:szCs w:val="24"/>
                <w:lang w:val="en-US"/>
              </w:rPr>
              <w:t xml:space="preserve"> area by the project and it is </w:t>
            </w:r>
            <w:r w:rsidR="004226DD" w:rsidRPr="0037182A">
              <w:rPr>
                <w:rFonts w:ascii="Trebuchet MS" w:hAnsi="Trebuchet MS"/>
                <w:sz w:val="24"/>
                <w:szCs w:val="24"/>
                <w:lang w:val="en-US"/>
              </w:rPr>
              <w:t>duly justified</w:t>
            </w:r>
            <w:r w:rsidR="006F0E55" w:rsidRPr="0037182A">
              <w:rPr>
                <w:rFonts w:ascii="Trebuchet MS" w:hAnsi="Trebuchet MS"/>
                <w:sz w:val="24"/>
                <w:szCs w:val="24"/>
                <w:lang w:val="en-US"/>
              </w:rPr>
              <w:t xml:space="preserve"> that the cross-border approach is the best way of tackling</w:t>
            </w:r>
            <w:r w:rsidR="00A43E54" w:rsidRPr="0037182A">
              <w:rPr>
                <w:rFonts w:ascii="Trebuchet MS" w:hAnsi="Trebuchet MS"/>
                <w:sz w:val="24"/>
                <w:szCs w:val="24"/>
                <w:lang w:val="en-US"/>
              </w:rPr>
              <w:t xml:space="preserve"> it</w:t>
            </w:r>
          </w:p>
          <w:p w14:paraId="7FE96CC0" w14:textId="77777777" w:rsidR="00945050" w:rsidRPr="0037182A" w:rsidRDefault="001D2F6F" w:rsidP="00A43E54">
            <w:pPr>
              <w:pStyle w:val="ListParagraph"/>
              <w:numPr>
                <w:ilvl w:val="0"/>
                <w:numId w:val="2"/>
              </w:numPr>
              <w:spacing w:before="120" w:after="120" w:line="276" w:lineRule="auto"/>
              <w:jc w:val="both"/>
              <w:rPr>
                <w:lang w:val="en-US"/>
              </w:rPr>
            </w:pPr>
            <w:r w:rsidRPr="0037182A">
              <w:rPr>
                <w:rFonts w:ascii="Trebuchet MS" w:hAnsi="Trebuchet MS"/>
                <w:sz w:val="24"/>
                <w:szCs w:val="24"/>
                <w:lang w:val="en-US"/>
              </w:rPr>
              <w:t>1</w:t>
            </w:r>
            <w:r w:rsidR="00945050" w:rsidRPr="0037182A">
              <w:rPr>
                <w:rFonts w:ascii="Trebuchet MS" w:hAnsi="Trebuchet MS"/>
                <w:sz w:val="24"/>
                <w:szCs w:val="24"/>
                <w:lang w:val="en-US"/>
              </w:rPr>
              <w:t xml:space="preserve"> point in case </w:t>
            </w:r>
            <w:r w:rsidR="00750BF2" w:rsidRPr="0037182A">
              <w:rPr>
                <w:rFonts w:ascii="Trebuchet MS" w:hAnsi="Trebuchet MS"/>
                <w:sz w:val="24"/>
                <w:szCs w:val="24"/>
                <w:lang w:val="en-US"/>
              </w:rPr>
              <w:t xml:space="preserve">a common challenge is addressed </w:t>
            </w:r>
            <w:r w:rsidR="00750BF2" w:rsidRPr="0037182A">
              <w:rPr>
                <w:rFonts w:ascii="Trebuchet MS" w:hAnsi="Trebuchet MS"/>
                <w:sz w:val="24"/>
                <w:szCs w:val="24"/>
                <w:lang w:val="en-US"/>
              </w:rPr>
              <w:lastRenderedPageBreak/>
              <w:t xml:space="preserve">in the </w:t>
            </w:r>
            <w:proofErr w:type="spellStart"/>
            <w:r w:rsidR="00750BF2" w:rsidRPr="0037182A">
              <w:rPr>
                <w:rFonts w:ascii="Trebuchet MS" w:hAnsi="Trebuchet MS"/>
                <w:sz w:val="24"/>
                <w:szCs w:val="24"/>
                <w:lang w:val="en-US"/>
              </w:rPr>
              <w:t>programme</w:t>
            </w:r>
            <w:proofErr w:type="spellEnd"/>
            <w:r w:rsidR="00750BF2" w:rsidRPr="0037182A">
              <w:rPr>
                <w:rFonts w:ascii="Trebuchet MS" w:hAnsi="Trebuchet MS"/>
                <w:sz w:val="24"/>
                <w:szCs w:val="24"/>
                <w:lang w:val="en-US"/>
              </w:rPr>
              <w:t xml:space="preserve"> area and </w:t>
            </w:r>
            <w:r w:rsidR="00945050" w:rsidRPr="0037182A">
              <w:rPr>
                <w:rFonts w:ascii="Trebuchet MS" w:hAnsi="Trebuchet MS"/>
                <w:sz w:val="24"/>
                <w:szCs w:val="24"/>
                <w:lang w:val="en-US"/>
              </w:rPr>
              <w:t>some cross-border impact is generated</w:t>
            </w:r>
          </w:p>
        </w:tc>
        <w:tc>
          <w:tcPr>
            <w:tcW w:w="1282" w:type="dxa"/>
            <w:tcBorders>
              <w:bottom w:val="single" w:sz="4" w:space="0" w:color="auto"/>
            </w:tcBorders>
            <w:vAlign w:val="center"/>
          </w:tcPr>
          <w:p w14:paraId="38FE05A0" w14:textId="77777777" w:rsidR="00945050" w:rsidRPr="0037182A" w:rsidRDefault="00EB7E4A"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lastRenderedPageBreak/>
              <w:t>6</w:t>
            </w:r>
          </w:p>
        </w:tc>
        <w:tc>
          <w:tcPr>
            <w:tcW w:w="1442" w:type="dxa"/>
            <w:tcBorders>
              <w:bottom w:val="single" w:sz="4" w:space="0" w:color="auto"/>
            </w:tcBorders>
            <w:vAlign w:val="center"/>
          </w:tcPr>
          <w:p w14:paraId="042A98FB" w14:textId="77777777" w:rsidR="00945050" w:rsidRPr="0037182A" w:rsidRDefault="00917EEB" w:rsidP="00E51483">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xml:space="preserve">AF </w:t>
            </w:r>
            <w:r w:rsidR="00C112A7" w:rsidRPr="0037182A">
              <w:rPr>
                <w:rFonts w:ascii="Trebuchet MS" w:hAnsi="Trebuchet MS"/>
                <w:sz w:val="24"/>
                <w:szCs w:val="24"/>
                <w:lang w:val="en-US"/>
              </w:rPr>
              <w:t>2.</w:t>
            </w:r>
            <w:r w:rsidR="00DE4E67">
              <w:rPr>
                <w:rFonts w:ascii="Trebuchet MS" w:hAnsi="Trebuchet MS"/>
                <w:sz w:val="24"/>
                <w:szCs w:val="24"/>
                <w:lang w:val="en-US"/>
              </w:rPr>
              <w:t>3</w:t>
            </w:r>
            <w:r w:rsidR="00C112A7" w:rsidRPr="0037182A">
              <w:rPr>
                <w:rFonts w:ascii="Trebuchet MS" w:hAnsi="Trebuchet MS"/>
                <w:sz w:val="24"/>
                <w:szCs w:val="24"/>
                <w:lang w:val="en-US"/>
              </w:rPr>
              <w:t>, 2.1, 1.2</w:t>
            </w:r>
          </w:p>
        </w:tc>
      </w:tr>
      <w:tr w:rsidR="00B35A07" w:rsidRPr="00297351" w14:paraId="58AD0BDB" w14:textId="77777777" w:rsidTr="00731805">
        <w:tc>
          <w:tcPr>
            <w:tcW w:w="817" w:type="dxa"/>
            <w:shd w:val="clear" w:color="auto" w:fill="C6D9F1" w:themeFill="text2" w:themeFillTint="33"/>
            <w:vAlign w:val="center"/>
          </w:tcPr>
          <w:p w14:paraId="12613F4E" w14:textId="77777777" w:rsidR="00EA0075" w:rsidRPr="0037182A" w:rsidRDefault="00184985" w:rsidP="00FE5FBC">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lastRenderedPageBreak/>
              <w:t>4</w:t>
            </w:r>
          </w:p>
        </w:tc>
        <w:tc>
          <w:tcPr>
            <w:tcW w:w="9635" w:type="dxa"/>
            <w:gridSpan w:val="4"/>
            <w:shd w:val="clear" w:color="auto" w:fill="C6D9F1" w:themeFill="text2" w:themeFillTint="33"/>
            <w:vAlign w:val="center"/>
          </w:tcPr>
          <w:p w14:paraId="37C64C0F" w14:textId="77777777" w:rsidR="00EA0075" w:rsidRPr="0037182A" w:rsidRDefault="00EA0075" w:rsidP="002A6B04">
            <w:pPr>
              <w:spacing w:before="120" w:after="120" w:line="276" w:lineRule="auto"/>
              <w:jc w:val="both"/>
              <w:rPr>
                <w:rFonts w:ascii="Trebuchet MS" w:hAnsi="Trebuchet MS"/>
                <w:b/>
                <w:sz w:val="24"/>
                <w:szCs w:val="24"/>
                <w:lang w:val="en-US"/>
              </w:rPr>
            </w:pPr>
            <w:r w:rsidRPr="0037182A">
              <w:rPr>
                <w:rFonts w:ascii="Trebuchet MS" w:hAnsi="Trebuchet MS"/>
                <w:b/>
                <w:sz w:val="24"/>
                <w:szCs w:val="24"/>
                <w:lang w:val="en-US"/>
              </w:rPr>
              <w:t>To what extent is the project proposing specific elements of added value for the cross-border area as a whole in promotion of non-discrimination, equality between men and women and sustainable development</w:t>
            </w:r>
            <w:r w:rsidR="00D561FA" w:rsidRPr="0037182A">
              <w:rPr>
                <w:rFonts w:ascii="Trebuchet MS" w:hAnsi="Trebuchet MS"/>
                <w:b/>
                <w:sz w:val="24"/>
                <w:szCs w:val="24"/>
                <w:lang w:val="en-US"/>
              </w:rPr>
              <w:t>, environmental protection</w:t>
            </w:r>
            <w:r w:rsidRPr="0037182A">
              <w:rPr>
                <w:rFonts w:ascii="Trebuchet MS" w:hAnsi="Trebuchet MS"/>
                <w:b/>
                <w:sz w:val="24"/>
                <w:szCs w:val="24"/>
                <w:lang w:val="en-US"/>
              </w:rPr>
              <w:t> </w:t>
            </w:r>
          </w:p>
        </w:tc>
        <w:tc>
          <w:tcPr>
            <w:tcW w:w="1282" w:type="dxa"/>
            <w:shd w:val="clear" w:color="auto" w:fill="C6D9F1" w:themeFill="text2" w:themeFillTint="33"/>
            <w:vAlign w:val="center"/>
          </w:tcPr>
          <w:p w14:paraId="4D60A22E" w14:textId="77777777" w:rsidR="00EA0075" w:rsidRPr="0037182A" w:rsidRDefault="00A40073" w:rsidP="00F76BD8">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t> 3</w:t>
            </w:r>
          </w:p>
        </w:tc>
        <w:tc>
          <w:tcPr>
            <w:tcW w:w="1442" w:type="dxa"/>
            <w:shd w:val="clear" w:color="auto" w:fill="C6D9F1" w:themeFill="text2" w:themeFillTint="33"/>
            <w:vAlign w:val="center"/>
          </w:tcPr>
          <w:p w14:paraId="0F3AAA89" w14:textId="77777777" w:rsidR="00EA0075" w:rsidRPr="0037182A" w:rsidRDefault="00EA0075" w:rsidP="00FE5FBC">
            <w:pPr>
              <w:spacing w:before="120" w:after="120" w:line="276" w:lineRule="auto"/>
              <w:jc w:val="center"/>
              <w:rPr>
                <w:rFonts w:ascii="Trebuchet MS" w:hAnsi="Trebuchet MS"/>
                <w:b/>
                <w:sz w:val="24"/>
                <w:szCs w:val="24"/>
                <w:lang w:val="en-US"/>
              </w:rPr>
            </w:pPr>
          </w:p>
        </w:tc>
      </w:tr>
      <w:tr w:rsidR="00B35A07" w:rsidRPr="00297351" w14:paraId="2BF7616C" w14:textId="77777777" w:rsidTr="00DA2632">
        <w:tc>
          <w:tcPr>
            <w:tcW w:w="817" w:type="dxa"/>
            <w:vAlign w:val="center"/>
          </w:tcPr>
          <w:p w14:paraId="01ACB258"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vAlign w:val="center"/>
          </w:tcPr>
          <w:p w14:paraId="59428F04"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vAlign w:val="center"/>
          </w:tcPr>
          <w:p w14:paraId="69757D5F" w14:textId="77777777" w:rsidR="00945050" w:rsidRPr="0037182A" w:rsidRDefault="00EC7FB6"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Q1</w:t>
            </w:r>
            <w:r w:rsidR="00F76BD8">
              <w:rPr>
                <w:rFonts w:ascii="Trebuchet MS" w:hAnsi="Trebuchet MS"/>
                <w:sz w:val="24"/>
                <w:szCs w:val="24"/>
                <w:lang w:val="en-US"/>
              </w:rPr>
              <w:t>0</w:t>
            </w:r>
          </w:p>
        </w:tc>
        <w:tc>
          <w:tcPr>
            <w:tcW w:w="6375" w:type="dxa"/>
            <w:vAlign w:val="center"/>
          </w:tcPr>
          <w:p w14:paraId="5B578C16"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Is the project proposing specific measures to contribute to the promotion of </w:t>
            </w:r>
            <w:r w:rsidR="002C2F99" w:rsidRPr="0037182A">
              <w:rPr>
                <w:rFonts w:ascii="Trebuchet MS" w:hAnsi="Trebuchet MS"/>
                <w:sz w:val="24"/>
                <w:szCs w:val="24"/>
                <w:lang w:val="en-US"/>
              </w:rPr>
              <w:t xml:space="preserve">equal opportunities and </w:t>
            </w:r>
            <w:r w:rsidRPr="0037182A">
              <w:rPr>
                <w:rFonts w:ascii="Trebuchet MS" w:hAnsi="Trebuchet MS"/>
                <w:sz w:val="24"/>
                <w:szCs w:val="24"/>
                <w:lang w:val="en-US"/>
              </w:rPr>
              <w:t>non-discrimination?</w:t>
            </w:r>
          </w:p>
          <w:p w14:paraId="48A61B62" w14:textId="77777777" w:rsidR="00945050" w:rsidRPr="0037182A" w:rsidRDefault="003C25B3" w:rsidP="00FE5FBC">
            <w:pPr>
              <w:pStyle w:val="ListParagraph"/>
              <w:numPr>
                <w:ilvl w:val="0"/>
                <w:numId w:val="1"/>
              </w:numPr>
              <w:spacing w:before="120" w:after="120" w:line="276" w:lineRule="auto"/>
              <w:jc w:val="both"/>
              <w:rPr>
                <w:rFonts w:ascii="Trebuchet MS" w:hAnsi="Trebuchet MS"/>
                <w:sz w:val="24"/>
                <w:szCs w:val="24"/>
                <w:lang w:val="en-US"/>
              </w:rPr>
            </w:pPr>
            <w:r>
              <w:rPr>
                <w:rFonts w:ascii="Trebuchet MS" w:hAnsi="Trebuchet MS"/>
                <w:sz w:val="24"/>
                <w:szCs w:val="24"/>
                <w:lang w:val="en-US"/>
              </w:rPr>
              <w:t>1</w:t>
            </w:r>
            <w:r w:rsidR="00E52C74" w:rsidRPr="0037182A">
              <w:rPr>
                <w:rFonts w:ascii="Trebuchet MS" w:hAnsi="Trebuchet MS"/>
                <w:sz w:val="24"/>
                <w:szCs w:val="24"/>
                <w:lang w:val="en-US"/>
              </w:rPr>
              <w:t xml:space="preserve"> </w:t>
            </w:r>
            <w:r w:rsidR="00945050" w:rsidRPr="0037182A">
              <w:rPr>
                <w:rFonts w:ascii="Trebuchet MS" w:hAnsi="Trebuchet MS"/>
                <w:sz w:val="24"/>
                <w:szCs w:val="24"/>
                <w:lang w:val="en-US"/>
              </w:rPr>
              <w:t>point</w:t>
            </w:r>
            <w:r w:rsidR="00E52C74">
              <w:rPr>
                <w:rFonts w:ascii="Trebuchet MS" w:hAnsi="Trebuchet MS"/>
                <w:sz w:val="24"/>
                <w:szCs w:val="24"/>
                <w:lang w:val="en-US"/>
              </w:rPr>
              <w:t>s</w:t>
            </w:r>
            <w:r w:rsidR="00945050" w:rsidRPr="0037182A">
              <w:rPr>
                <w:rFonts w:ascii="Trebuchet MS" w:hAnsi="Trebuchet MS"/>
                <w:sz w:val="24"/>
                <w:szCs w:val="24"/>
                <w:lang w:val="en-US"/>
              </w:rPr>
              <w:t xml:space="preserve"> if </w:t>
            </w:r>
            <w:r w:rsidR="00AB52F8" w:rsidRPr="0037182A">
              <w:rPr>
                <w:rFonts w:ascii="Trebuchet MS" w:hAnsi="Trebuchet MS"/>
                <w:sz w:val="24"/>
                <w:szCs w:val="24"/>
                <w:lang w:val="en-US"/>
              </w:rPr>
              <w:t xml:space="preserve">at least one </w:t>
            </w:r>
            <w:r w:rsidR="00945050" w:rsidRPr="0037182A">
              <w:rPr>
                <w:rFonts w:ascii="Trebuchet MS" w:hAnsi="Trebuchet MS"/>
                <w:sz w:val="24"/>
                <w:szCs w:val="24"/>
                <w:lang w:val="en-US"/>
              </w:rPr>
              <w:t>specific measure is foreseen</w:t>
            </w:r>
          </w:p>
          <w:p w14:paraId="27754DF4" w14:textId="77777777" w:rsidR="00945050" w:rsidRPr="0037182A" w:rsidRDefault="00945050" w:rsidP="00DA2632">
            <w:pPr>
              <w:pStyle w:val="ListParagraph"/>
              <w:numPr>
                <w:ilvl w:val="0"/>
                <w:numId w:val="1"/>
              </w:num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0 points if </w:t>
            </w:r>
            <w:r w:rsidR="002B3E31" w:rsidRPr="0037182A">
              <w:rPr>
                <w:rFonts w:ascii="Trebuchet MS" w:hAnsi="Trebuchet MS"/>
                <w:sz w:val="24"/>
                <w:szCs w:val="24"/>
                <w:lang w:val="en-US"/>
              </w:rPr>
              <w:t xml:space="preserve">only neutral </w:t>
            </w:r>
            <w:r w:rsidR="00D45DB4" w:rsidRPr="0037182A">
              <w:rPr>
                <w:rFonts w:ascii="Trebuchet MS" w:hAnsi="Trebuchet MS"/>
                <w:sz w:val="24"/>
                <w:szCs w:val="24"/>
                <w:lang w:val="en-US"/>
              </w:rPr>
              <w:t xml:space="preserve">(minimum required by law) </w:t>
            </w:r>
            <w:r w:rsidRPr="0037182A">
              <w:rPr>
                <w:rFonts w:ascii="Trebuchet MS" w:hAnsi="Trebuchet MS"/>
                <w:sz w:val="24"/>
                <w:szCs w:val="24"/>
                <w:lang w:val="en-US"/>
              </w:rPr>
              <w:t>specific measure</w:t>
            </w:r>
            <w:r w:rsidR="002B3E31" w:rsidRPr="0037182A">
              <w:rPr>
                <w:rFonts w:ascii="Trebuchet MS" w:hAnsi="Trebuchet MS"/>
                <w:sz w:val="24"/>
                <w:szCs w:val="24"/>
                <w:lang w:val="en-US"/>
              </w:rPr>
              <w:t>s</w:t>
            </w:r>
            <w:r w:rsidRPr="0037182A">
              <w:rPr>
                <w:rFonts w:ascii="Trebuchet MS" w:hAnsi="Trebuchet MS"/>
                <w:sz w:val="24"/>
                <w:szCs w:val="24"/>
                <w:lang w:val="en-US"/>
              </w:rPr>
              <w:t xml:space="preserve"> </w:t>
            </w:r>
            <w:r w:rsidR="002B3E31" w:rsidRPr="0037182A">
              <w:rPr>
                <w:rFonts w:ascii="Trebuchet MS" w:hAnsi="Trebuchet MS"/>
                <w:sz w:val="24"/>
                <w:szCs w:val="24"/>
                <w:lang w:val="en-US"/>
              </w:rPr>
              <w:t>are</w:t>
            </w:r>
            <w:r w:rsidRPr="0037182A">
              <w:rPr>
                <w:rFonts w:ascii="Trebuchet MS" w:hAnsi="Trebuchet MS"/>
                <w:sz w:val="24"/>
                <w:szCs w:val="24"/>
                <w:lang w:val="en-US"/>
              </w:rPr>
              <w:t xml:space="preserve"> foreseen </w:t>
            </w:r>
          </w:p>
        </w:tc>
        <w:tc>
          <w:tcPr>
            <w:tcW w:w="1282" w:type="dxa"/>
            <w:vAlign w:val="center"/>
          </w:tcPr>
          <w:p w14:paraId="5A3C4AD4" w14:textId="77777777" w:rsidR="00945050" w:rsidRPr="0037182A" w:rsidRDefault="00844C52" w:rsidP="00FE5FBC">
            <w:pPr>
              <w:spacing w:before="120" w:after="120" w:line="276" w:lineRule="auto"/>
              <w:jc w:val="center"/>
              <w:rPr>
                <w:rFonts w:ascii="Trebuchet MS" w:hAnsi="Trebuchet MS"/>
                <w:sz w:val="24"/>
                <w:szCs w:val="24"/>
                <w:lang w:val="en-US"/>
              </w:rPr>
            </w:pPr>
            <w:r>
              <w:rPr>
                <w:rFonts w:ascii="Trebuchet MS" w:hAnsi="Trebuchet MS"/>
                <w:sz w:val="24"/>
                <w:szCs w:val="24"/>
                <w:lang w:val="en-US"/>
              </w:rPr>
              <w:t>1</w:t>
            </w:r>
          </w:p>
        </w:tc>
        <w:tc>
          <w:tcPr>
            <w:tcW w:w="1442" w:type="dxa"/>
            <w:vAlign w:val="center"/>
          </w:tcPr>
          <w:p w14:paraId="560F81E7" w14:textId="77777777" w:rsidR="00945050" w:rsidRPr="0037182A" w:rsidRDefault="004B3667" w:rsidP="00711042">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xml:space="preserve">AF </w:t>
            </w:r>
            <w:r w:rsidR="005C4B20" w:rsidRPr="0037182A">
              <w:rPr>
                <w:rFonts w:ascii="Trebuchet MS" w:hAnsi="Trebuchet MS"/>
                <w:sz w:val="24"/>
                <w:szCs w:val="24"/>
                <w:lang w:val="en-US"/>
              </w:rPr>
              <w:t>2.</w:t>
            </w:r>
            <w:r w:rsidR="00711042">
              <w:rPr>
                <w:rFonts w:ascii="Trebuchet MS" w:hAnsi="Trebuchet MS"/>
                <w:sz w:val="24"/>
                <w:szCs w:val="24"/>
                <w:lang w:val="en-US"/>
              </w:rPr>
              <w:t>7</w:t>
            </w:r>
            <w:r w:rsidR="005C4B20" w:rsidRPr="0037182A">
              <w:rPr>
                <w:rFonts w:ascii="Trebuchet MS" w:hAnsi="Trebuchet MS"/>
                <w:sz w:val="24"/>
                <w:szCs w:val="24"/>
                <w:lang w:val="en-US"/>
              </w:rPr>
              <w:t>, 2.</w:t>
            </w:r>
            <w:r w:rsidR="00711042">
              <w:rPr>
                <w:rFonts w:ascii="Trebuchet MS" w:hAnsi="Trebuchet MS"/>
                <w:sz w:val="24"/>
                <w:szCs w:val="24"/>
                <w:lang w:val="en-US"/>
              </w:rPr>
              <w:t>3</w:t>
            </w:r>
          </w:p>
        </w:tc>
      </w:tr>
      <w:tr w:rsidR="00B35A07" w:rsidRPr="00297351" w14:paraId="1425E3C0" w14:textId="77777777" w:rsidTr="00DA2632">
        <w:tc>
          <w:tcPr>
            <w:tcW w:w="817" w:type="dxa"/>
            <w:vAlign w:val="center"/>
          </w:tcPr>
          <w:p w14:paraId="4C61324B"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vAlign w:val="center"/>
          </w:tcPr>
          <w:p w14:paraId="47D33AB7"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vAlign w:val="center"/>
          </w:tcPr>
          <w:p w14:paraId="0D8065A9" w14:textId="77777777" w:rsidR="00945050" w:rsidRPr="0037182A" w:rsidRDefault="00945050"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r w:rsidR="00EC7FB6" w:rsidRPr="0037182A">
              <w:rPr>
                <w:rFonts w:ascii="Trebuchet MS" w:hAnsi="Trebuchet MS"/>
                <w:sz w:val="24"/>
                <w:szCs w:val="24"/>
                <w:lang w:val="en-US"/>
              </w:rPr>
              <w:t>Q1</w:t>
            </w:r>
            <w:r w:rsidR="00F76BD8">
              <w:rPr>
                <w:rFonts w:ascii="Trebuchet MS" w:hAnsi="Trebuchet MS"/>
                <w:sz w:val="24"/>
                <w:szCs w:val="24"/>
                <w:lang w:val="en-US"/>
              </w:rPr>
              <w:t>1</w:t>
            </w:r>
          </w:p>
        </w:tc>
        <w:tc>
          <w:tcPr>
            <w:tcW w:w="6375" w:type="dxa"/>
            <w:vAlign w:val="center"/>
          </w:tcPr>
          <w:p w14:paraId="11C8BC72"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Is the project proposing specific measures to </w:t>
            </w:r>
            <w:r w:rsidRPr="0037182A">
              <w:rPr>
                <w:rFonts w:ascii="Trebuchet MS" w:hAnsi="Trebuchet MS"/>
                <w:sz w:val="24"/>
                <w:lang w:val="en-US"/>
              </w:rPr>
              <w:t>contribute</w:t>
            </w:r>
            <w:r w:rsidRPr="0037182A">
              <w:rPr>
                <w:rFonts w:ascii="Trebuchet MS" w:hAnsi="Trebuchet MS"/>
                <w:sz w:val="24"/>
                <w:szCs w:val="24"/>
                <w:lang w:val="en-US"/>
              </w:rPr>
              <w:t xml:space="preserve"> to the promotion of equality between men and women? </w:t>
            </w:r>
          </w:p>
          <w:p w14:paraId="5CF20FCB" w14:textId="77777777" w:rsidR="00945050" w:rsidRPr="0037182A" w:rsidRDefault="003C25B3" w:rsidP="00FE5FBC">
            <w:pPr>
              <w:pStyle w:val="ListParagraph"/>
              <w:numPr>
                <w:ilvl w:val="0"/>
                <w:numId w:val="1"/>
              </w:numPr>
              <w:spacing w:before="120" w:after="120" w:line="276" w:lineRule="auto"/>
              <w:jc w:val="both"/>
              <w:rPr>
                <w:rFonts w:ascii="Trebuchet MS" w:hAnsi="Trebuchet MS"/>
                <w:sz w:val="24"/>
                <w:szCs w:val="24"/>
                <w:lang w:val="en-US"/>
              </w:rPr>
            </w:pPr>
            <w:r>
              <w:rPr>
                <w:rFonts w:ascii="Trebuchet MS" w:hAnsi="Trebuchet MS"/>
                <w:sz w:val="24"/>
                <w:szCs w:val="24"/>
                <w:lang w:val="en-US"/>
              </w:rPr>
              <w:t>1</w:t>
            </w:r>
            <w:r w:rsidR="00E52C74" w:rsidRPr="0037182A">
              <w:rPr>
                <w:rFonts w:ascii="Trebuchet MS" w:hAnsi="Trebuchet MS"/>
                <w:sz w:val="24"/>
                <w:szCs w:val="24"/>
                <w:lang w:val="en-US"/>
              </w:rPr>
              <w:t xml:space="preserve"> </w:t>
            </w:r>
            <w:r w:rsidR="00945050" w:rsidRPr="0037182A">
              <w:rPr>
                <w:rFonts w:ascii="Trebuchet MS" w:hAnsi="Trebuchet MS"/>
                <w:sz w:val="24"/>
                <w:szCs w:val="24"/>
                <w:lang w:val="en-US"/>
              </w:rPr>
              <w:t>point</w:t>
            </w:r>
            <w:r w:rsidR="00E52C74">
              <w:rPr>
                <w:rFonts w:ascii="Trebuchet MS" w:hAnsi="Trebuchet MS"/>
                <w:sz w:val="24"/>
                <w:szCs w:val="24"/>
                <w:lang w:val="en-US"/>
              </w:rPr>
              <w:t>s</w:t>
            </w:r>
            <w:r w:rsidR="00945050" w:rsidRPr="0037182A">
              <w:rPr>
                <w:rFonts w:ascii="Trebuchet MS" w:hAnsi="Trebuchet MS"/>
                <w:sz w:val="24"/>
                <w:szCs w:val="24"/>
                <w:lang w:val="en-US"/>
              </w:rPr>
              <w:t xml:space="preserve"> if </w:t>
            </w:r>
            <w:r w:rsidR="00AB52F8" w:rsidRPr="0037182A">
              <w:rPr>
                <w:rFonts w:ascii="Trebuchet MS" w:hAnsi="Trebuchet MS"/>
                <w:sz w:val="24"/>
                <w:szCs w:val="24"/>
                <w:lang w:val="en-US"/>
              </w:rPr>
              <w:t xml:space="preserve">at least </w:t>
            </w:r>
            <w:r w:rsidR="00945050" w:rsidRPr="0037182A">
              <w:rPr>
                <w:rFonts w:ascii="Trebuchet MS" w:hAnsi="Trebuchet MS"/>
                <w:sz w:val="24"/>
                <w:szCs w:val="24"/>
                <w:lang w:val="en-US"/>
              </w:rPr>
              <w:t>one specific measure is foreseen</w:t>
            </w:r>
          </w:p>
          <w:p w14:paraId="4D54C94B" w14:textId="77777777" w:rsidR="00945050" w:rsidRPr="0037182A" w:rsidRDefault="00945050" w:rsidP="00DA2632">
            <w:pPr>
              <w:pStyle w:val="ListParagraph"/>
              <w:numPr>
                <w:ilvl w:val="0"/>
                <w:numId w:val="1"/>
              </w:num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0 points if </w:t>
            </w:r>
            <w:r w:rsidR="002B3E31" w:rsidRPr="0037182A">
              <w:rPr>
                <w:rFonts w:ascii="Trebuchet MS" w:hAnsi="Trebuchet MS"/>
                <w:sz w:val="24"/>
                <w:szCs w:val="24"/>
                <w:lang w:val="en-US"/>
              </w:rPr>
              <w:t xml:space="preserve">only neutral </w:t>
            </w:r>
            <w:r w:rsidR="00D45DB4" w:rsidRPr="0037182A">
              <w:rPr>
                <w:rFonts w:ascii="Trebuchet MS" w:hAnsi="Trebuchet MS"/>
                <w:sz w:val="24"/>
                <w:szCs w:val="24"/>
                <w:lang w:val="en-US"/>
              </w:rPr>
              <w:t xml:space="preserve">(minimum required by law) </w:t>
            </w:r>
            <w:r w:rsidRPr="0037182A">
              <w:rPr>
                <w:rFonts w:ascii="Trebuchet MS" w:hAnsi="Trebuchet MS"/>
                <w:sz w:val="24"/>
                <w:szCs w:val="24"/>
                <w:lang w:val="en-US"/>
              </w:rPr>
              <w:t>specific measure</w:t>
            </w:r>
            <w:r w:rsidR="002B3E31" w:rsidRPr="0037182A">
              <w:rPr>
                <w:rFonts w:ascii="Trebuchet MS" w:hAnsi="Trebuchet MS"/>
                <w:sz w:val="24"/>
                <w:szCs w:val="24"/>
                <w:lang w:val="en-US"/>
              </w:rPr>
              <w:t>s</w:t>
            </w:r>
            <w:r w:rsidRPr="0037182A">
              <w:rPr>
                <w:rFonts w:ascii="Trebuchet MS" w:hAnsi="Trebuchet MS"/>
                <w:sz w:val="24"/>
                <w:szCs w:val="24"/>
                <w:lang w:val="en-US"/>
              </w:rPr>
              <w:t xml:space="preserve"> </w:t>
            </w:r>
            <w:r w:rsidR="002B3E31" w:rsidRPr="0037182A">
              <w:rPr>
                <w:rFonts w:ascii="Trebuchet MS" w:hAnsi="Trebuchet MS"/>
                <w:sz w:val="24"/>
                <w:szCs w:val="24"/>
                <w:lang w:val="en-US"/>
              </w:rPr>
              <w:t xml:space="preserve">are </w:t>
            </w:r>
            <w:r w:rsidRPr="0037182A">
              <w:rPr>
                <w:rFonts w:ascii="Trebuchet MS" w:hAnsi="Trebuchet MS"/>
                <w:sz w:val="24"/>
                <w:szCs w:val="24"/>
                <w:lang w:val="en-US"/>
              </w:rPr>
              <w:t>foreseen</w:t>
            </w:r>
          </w:p>
        </w:tc>
        <w:tc>
          <w:tcPr>
            <w:tcW w:w="1282" w:type="dxa"/>
            <w:vAlign w:val="center"/>
          </w:tcPr>
          <w:p w14:paraId="48BB2753" w14:textId="77777777" w:rsidR="00945050" w:rsidRPr="0037182A" w:rsidRDefault="00844C52" w:rsidP="00FE5FBC">
            <w:pPr>
              <w:spacing w:before="120" w:after="120" w:line="276" w:lineRule="auto"/>
              <w:jc w:val="center"/>
              <w:rPr>
                <w:rFonts w:ascii="Trebuchet MS" w:hAnsi="Trebuchet MS"/>
                <w:sz w:val="24"/>
                <w:szCs w:val="24"/>
                <w:lang w:val="en-US"/>
              </w:rPr>
            </w:pPr>
            <w:r>
              <w:rPr>
                <w:rFonts w:ascii="Trebuchet MS" w:hAnsi="Trebuchet MS"/>
                <w:sz w:val="24"/>
                <w:szCs w:val="24"/>
                <w:lang w:val="en-US"/>
              </w:rPr>
              <w:t>1</w:t>
            </w:r>
          </w:p>
        </w:tc>
        <w:tc>
          <w:tcPr>
            <w:tcW w:w="1442" w:type="dxa"/>
            <w:vAlign w:val="center"/>
          </w:tcPr>
          <w:p w14:paraId="4EE07644" w14:textId="77777777" w:rsidR="00945050" w:rsidRPr="0037182A" w:rsidRDefault="00945050" w:rsidP="00711042">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r w:rsidR="005C4B20" w:rsidRPr="0037182A">
              <w:rPr>
                <w:rFonts w:ascii="Trebuchet MS" w:hAnsi="Trebuchet MS"/>
                <w:sz w:val="24"/>
                <w:szCs w:val="24"/>
                <w:lang w:val="en-US"/>
              </w:rPr>
              <w:t>AF 2.</w:t>
            </w:r>
            <w:r w:rsidR="00711042">
              <w:rPr>
                <w:rFonts w:ascii="Trebuchet MS" w:hAnsi="Trebuchet MS"/>
                <w:sz w:val="24"/>
                <w:szCs w:val="24"/>
                <w:lang w:val="en-US"/>
              </w:rPr>
              <w:t>7</w:t>
            </w:r>
            <w:r w:rsidR="005C4B20" w:rsidRPr="0037182A">
              <w:rPr>
                <w:rFonts w:ascii="Trebuchet MS" w:hAnsi="Trebuchet MS"/>
                <w:sz w:val="24"/>
                <w:szCs w:val="24"/>
                <w:lang w:val="en-US"/>
              </w:rPr>
              <w:t>, 2.</w:t>
            </w:r>
            <w:r w:rsidR="00711042">
              <w:rPr>
                <w:rFonts w:ascii="Trebuchet MS" w:hAnsi="Trebuchet MS"/>
                <w:sz w:val="24"/>
                <w:szCs w:val="24"/>
                <w:lang w:val="en-US"/>
              </w:rPr>
              <w:t>3</w:t>
            </w:r>
          </w:p>
        </w:tc>
      </w:tr>
      <w:tr w:rsidR="00B35A07" w:rsidRPr="00297351" w14:paraId="68F94A32" w14:textId="77777777" w:rsidTr="00DA2632">
        <w:tc>
          <w:tcPr>
            <w:tcW w:w="817" w:type="dxa"/>
            <w:tcBorders>
              <w:bottom w:val="single" w:sz="4" w:space="0" w:color="auto"/>
            </w:tcBorders>
            <w:vAlign w:val="center"/>
          </w:tcPr>
          <w:p w14:paraId="0C9EF673"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tcBorders>
              <w:bottom w:val="single" w:sz="4" w:space="0" w:color="auto"/>
            </w:tcBorders>
            <w:vAlign w:val="center"/>
          </w:tcPr>
          <w:p w14:paraId="49614802"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tcBorders>
              <w:bottom w:val="single" w:sz="4" w:space="0" w:color="auto"/>
            </w:tcBorders>
            <w:vAlign w:val="center"/>
          </w:tcPr>
          <w:p w14:paraId="34145157" w14:textId="77777777" w:rsidR="00945050" w:rsidRPr="0037182A" w:rsidRDefault="00EC7FB6"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Q1</w:t>
            </w:r>
            <w:r w:rsidR="00F76BD8">
              <w:rPr>
                <w:rFonts w:ascii="Trebuchet MS" w:hAnsi="Trebuchet MS"/>
                <w:sz w:val="24"/>
                <w:szCs w:val="24"/>
                <w:lang w:val="en-US"/>
              </w:rPr>
              <w:t>2</w:t>
            </w:r>
          </w:p>
        </w:tc>
        <w:tc>
          <w:tcPr>
            <w:tcW w:w="6375" w:type="dxa"/>
            <w:tcBorders>
              <w:bottom w:val="single" w:sz="4" w:space="0" w:color="auto"/>
            </w:tcBorders>
            <w:vAlign w:val="center"/>
          </w:tcPr>
          <w:p w14:paraId="0A813D91"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Is the project </w:t>
            </w:r>
            <w:r w:rsidRPr="0037182A">
              <w:rPr>
                <w:rFonts w:ascii="Trebuchet MS" w:hAnsi="Trebuchet MS"/>
                <w:sz w:val="24"/>
                <w:lang w:val="en-US"/>
              </w:rPr>
              <w:t xml:space="preserve">proposing specific measures to </w:t>
            </w:r>
            <w:r w:rsidRPr="0037182A">
              <w:rPr>
                <w:rFonts w:ascii="Trebuchet MS" w:hAnsi="Trebuchet MS"/>
                <w:sz w:val="24"/>
                <w:szCs w:val="24"/>
                <w:lang w:val="en-US"/>
              </w:rPr>
              <w:t>contribute to the promotion of sustainable development?</w:t>
            </w:r>
          </w:p>
          <w:p w14:paraId="1B2397AE" w14:textId="77777777" w:rsidR="00945050" w:rsidRPr="0037182A" w:rsidRDefault="00945050" w:rsidP="00FE5FBC">
            <w:pPr>
              <w:pStyle w:val="ListParagraph"/>
              <w:numPr>
                <w:ilvl w:val="0"/>
                <w:numId w:val="1"/>
              </w:num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1 point if </w:t>
            </w:r>
            <w:r w:rsidR="00AB52F8" w:rsidRPr="0037182A">
              <w:rPr>
                <w:rFonts w:ascii="Trebuchet MS" w:hAnsi="Trebuchet MS"/>
                <w:sz w:val="24"/>
                <w:szCs w:val="24"/>
                <w:lang w:val="en-US"/>
              </w:rPr>
              <w:t xml:space="preserve">at least </w:t>
            </w:r>
            <w:r w:rsidRPr="0037182A">
              <w:rPr>
                <w:rFonts w:ascii="Trebuchet MS" w:hAnsi="Trebuchet MS"/>
                <w:sz w:val="24"/>
                <w:szCs w:val="24"/>
                <w:lang w:val="en-US"/>
              </w:rPr>
              <w:t>one specific measure is foreseen</w:t>
            </w:r>
          </w:p>
          <w:p w14:paraId="3F7EA3EF" w14:textId="77777777" w:rsidR="00945050" w:rsidRPr="0037182A" w:rsidRDefault="00945050" w:rsidP="00DA2632">
            <w:pPr>
              <w:pStyle w:val="ListParagraph"/>
              <w:numPr>
                <w:ilvl w:val="0"/>
                <w:numId w:val="1"/>
              </w:num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0 points if </w:t>
            </w:r>
            <w:r w:rsidR="002B3E31" w:rsidRPr="0037182A">
              <w:rPr>
                <w:rFonts w:ascii="Trebuchet MS" w:hAnsi="Trebuchet MS"/>
                <w:sz w:val="24"/>
                <w:szCs w:val="24"/>
                <w:lang w:val="en-US"/>
              </w:rPr>
              <w:t xml:space="preserve">only neutral </w:t>
            </w:r>
            <w:r w:rsidR="00D45DB4" w:rsidRPr="0037182A">
              <w:rPr>
                <w:rFonts w:ascii="Trebuchet MS" w:hAnsi="Trebuchet MS"/>
                <w:sz w:val="24"/>
                <w:szCs w:val="24"/>
                <w:lang w:val="en-US"/>
              </w:rPr>
              <w:t>(minimum required by law)</w:t>
            </w:r>
            <w:r w:rsidRPr="0037182A">
              <w:rPr>
                <w:rFonts w:ascii="Trebuchet MS" w:hAnsi="Trebuchet MS"/>
                <w:sz w:val="24"/>
                <w:szCs w:val="24"/>
                <w:lang w:val="en-US"/>
              </w:rPr>
              <w:t xml:space="preserve"> specific measure</w:t>
            </w:r>
            <w:r w:rsidR="002B3E31" w:rsidRPr="0037182A">
              <w:rPr>
                <w:rFonts w:ascii="Trebuchet MS" w:hAnsi="Trebuchet MS"/>
                <w:sz w:val="24"/>
                <w:szCs w:val="24"/>
                <w:lang w:val="en-US"/>
              </w:rPr>
              <w:t>s</w:t>
            </w:r>
            <w:r w:rsidRPr="0037182A">
              <w:rPr>
                <w:rFonts w:ascii="Trebuchet MS" w:hAnsi="Trebuchet MS"/>
                <w:sz w:val="24"/>
                <w:szCs w:val="24"/>
                <w:lang w:val="en-US"/>
              </w:rPr>
              <w:t xml:space="preserve"> </w:t>
            </w:r>
            <w:r w:rsidR="002B3E31" w:rsidRPr="0037182A">
              <w:rPr>
                <w:rFonts w:ascii="Trebuchet MS" w:hAnsi="Trebuchet MS"/>
                <w:sz w:val="24"/>
                <w:szCs w:val="24"/>
                <w:lang w:val="en-US"/>
              </w:rPr>
              <w:t>are</w:t>
            </w:r>
            <w:r w:rsidRPr="0037182A">
              <w:rPr>
                <w:rFonts w:ascii="Trebuchet MS" w:hAnsi="Trebuchet MS"/>
                <w:sz w:val="24"/>
                <w:szCs w:val="24"/>
                <w:lang w:val="en-US"/>
              </w:rPr>
              <w:t xml:space="preserve"> foreseen</w:t>
            </w:r>
          </w:p>
        </w:tc>
        <w:tc>
          <w:tcPr>
            <w:tcW w:w="1282" w:type="dxa"/>
            <w:tcBorders>
              <w:bottom w:val="single" w:sz="4" w:space="0" w:color="auto"/>
            </w:tcBorders>
            <w:vAlign w:val="center"/>
          </w:tcPr>
          <w:p w14:paraId="7863EABA" w14:textId="77777777" w:rsidR="00945050" w:rsidRPr="0037182A" w:rsidRDefault="00A40073"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1</w:t>
            </w:r>
          </w:p>
        </w:tc>
        <w:tc>
          <w:tcPr>
            <w:tcW w:w="1442" w:type="dxa"/>
            <w:tcBorders>
              <w:bottom w:val="single" w:sz="4" w:space="0" w:color="auto"/>
            </w:tcBorders>
            <w:vAlign w:val="center"/>
          </w:tcPr>
          <w:p w14:paraId="2C30D8C8" w14:textId="77777777" w:rsidR="00945050" w:rsidRPr="0037182A" w:rsidRDefault="00945050" w:rsidP="00711042">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r w:rsidR="005C4B20" w:rsidRPr="0037182A">
              <w:rPr>
                <w:rFonts w:ascii="Trebuchet MS" w:hAnsi="Trebuchet MS"/>
                <w:sz w:val="24"/>
                <w:szCs w:val="24"/>
                <w:lang w:val="en-US"/>
              </w:rPr>
              <w:t>AF 2.</w:t>
            </w:r>
            <w:r w:rsidR="00711042">
              <w:rPr>
                <w:rFonts w:ascii="Trebuchet MS" w:hAnsi="Trebuchet MS"/>
                <w:sz w:val="24"/>
                <w:szCs w:val="24"/>
                <w:lang w:val="en-US"/>
              </w:rPr>
              <w:t>7</w:t>
            </w:r>
            <w:r w:rsidR="005C4B20" w:rsidRPr="0037182A">
              <w:rPr>
                <w:rFonts w:ascii="Trebuchet MS" w:hAnsi="Trebuchet MS"/>
                <w:sz w:val="24"/>
                <w:szCs w:val="24"/>
                <w:lang w:val="en-US"/>
              </w:rPr>
              <w:t>, 2.</w:t>
            </w:r>
            <w:r w:rsidR="00711042">
              <w:rPr>
                <w:rFonts w:ascii="Trebuchet MS" w:hAnsi="Trebuchet MS"/>
                <w:sz w:val="24"/>
                <w:szCs w:val="24"/>
                <w:lang w:val="en-US"/>
              </w:rPr>
              <w:t>3</w:t>
            </w:r>
            <w:r w:rsidR="004B3667" w:rsidRPr="0037182A">
              <w:rPr>
                <w:rFonts w:ascii="Trebuchet MS" w:hAnsi="Trebuchet MS"/>
                <w:sz w:val="24"/>
                <w:szCs w:val="24"/>
                <w:lang w:val="en-US"/>
              </w:rPr>
              <w:t xml:space="preserve"> </w:t>
            </w:r>
          </w:p>
        </w:tc>
      </w:tr>
      <w:tr w:rsidR="00B35A07" w:rsidRPr="00297351" w14:paraId="7DAFDBE7" w14:textId="77777777" w:rsidTr="00731805">
        <w:tc>
          <w:tcPr>
            <w:tcW w:w="10452" w:type="dxa"/>
            <w:gridSpan w:val="5"/>
            <w:tcBorders>
              <w:bottom w:val="single" w:sz="4" w:space="0" w:color="auto"/>
            </w:tcBorders>
            <w:shd w:val="clear" w:color="auto" w:fill="548DD4" w:themeFill="text2" w:themeFillTint="99"/>
          </w:tcPr>
          <w:p w14:paraId="3EA03C54" w14:textId="77777777" w:rsidR="00184985" w:rsidRPr="0037182A" w:rsidRDefault="00184985" w:rsidP="00FE5FBC">
            <w:pPr>
              <w:spacing w:before="120" w:after="120" w:line="276" w:lineRule="auto"/>
              <w:rPr>
                <w:rFonts w:ascii="Trebuchet MS" w:hAnsi="Trebuchet MS"/>
                <w:b/>
                <w:bCs/>
                <w:sz w:val="24"/>
                <w:szCs w:val="24"/>
                <w:lang w:val="en-US"/>
              </w:rPr>
            </w:pPr>
            <w:r w:rsidRPr="0037182A">
              <w:rPr>
                <w:rFonts w:ascii="Trebuchet MS" w:hAnsi="Trebuchet MS"/>
                <w:b/>
                <w:bCs/>
                <w:sz w:val="24"/>
                <w:szCs w:val="24"/>
                <w:lang w:val="en-US"/>
              </w:rPr>
              <w:t>Operational capacity / Project Maturity</w:t>
            </w:r>
          </w:p>
        </w:tc>
        <w:tc>
          <w:tcPr>
            <w:tcW w:w="1282" w:type="dxa"/>
            <w:tcBorders>
              <w:bottom w:val="single" w:sz="4" w:space="0" w:color="auto"/>
            </w:tcBorders>
            <w:shd w:val="clear" w:color="auto" w:fill="548DD4" w:themeFill="text2" w:themeFillTint="99"/>
            <w:vAlign w:val="center"/>
          </w:tcPr>
          <w:p w14:paraId="24372607" w14:textId="77777777" w:rsidR="00184985" w:rsidRPr="0037182A" w:rsidRDefault="006E2B4E" w:rsidP="00AF139C">
            <w:pPr>
              <w:spacing w:before="120" w:after="120" w:line="276" w:lineRule="auto"/>
              <w:jc w:val="center"/>
              <w:rPr>
                <w:rFonts w:ascii="Trebuchet MS" w:hAnsi="Trebuchet MS"/>
                <w:b/>
                <w:bCs/>
                <w:sz w:val="24"/>
                <w:szCs w:val="24"/>
                <w:lang w:val="en-US"/>
              </w:rPr>
            </w:pPr>
            <w:r>
              <w:rPr>
                <w:rFonts w:ascii="Trebuchet MS" w:hAnsi="Trebuchet MS"/>
                <w:b/>
                <w:bCs/>
                <w:sz w:val="24"/>
                <w:szCs w:val="24"/>
                <w:lang w:val="en-US"/>
              </w:rPr>
              <w:t>42</w:t>
            </w:r>
          </w:p>
        </w:tc>
        <w:tc>
          <w:tcPr>
            <w:tcW w:w="1442" w:type="dxa"/>
            <w:tcBorders>
              <w:bottom w:val="single" w:sz="4" w:space="0" w:color="auto"/>
            </w:tcBorders>
            <w:shd w:val="clear" w:color="auto" w:fill="548DD4" w:themeFill="text2" w:themeFillTint="99"/>
          </w:tcPr>
          <w:p w14:paraId="72BAA744" w14:textId="77777777" w:rsidR="00184985" w:rsidRPr="0037182A" w:rsidRDefault="00184985" w:rsidP="00FE5FBC">
            <w:pPr>
              <w:spacing w:before="120" w:after="120" w:line="276" w:lineRule="auto"/>
              <w:rPr>
                <w:rFonts w:ascii="Trebuchet MS" w:hAnsi="Trebuchet MS"/>
                <w:b/>
                <w:bCs/>
                <w:sz w:val="24"/>
                <w:szCs w:val="24"/>
                <w:lang w:val="en-US"/>
              </w:rPr>
            </w:pPr>
          </w:p>
        </w:tc>
      </w:tr>
      <w:tr w:rsidR="00B35A07" w:rsidRPr="00297351" w14:paraId="484BD219" w14:textId="77777777" w:rsidTr="00731805">
        <w:tc>
          <w:tcPr>
            <w:tcW w:w="817" w:type="dxa"/>
            <w:shd w:val="clear" w:color="auto" w:fill="C6D9F1" w:themeFill="text2" w:themeFillTint="33"/>
            <w:vAlign w:val="center"/>
          </w:tcPr>
          <w:p w14:paraId="5E942507" w14:textId="77777777" w:rsidR="00CB6D41" w:rsidRPr="0037182A" w:rsidRDefault="00B55527" w:rsidP="00FE5FBC">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t>5</w:t>
            </w:r>
          </w:p>
        </w:tc>
        <w:tc>
          <w:tcPr>
            <w:tcW w:w="9635" w:type="dxa"/>
            <w:gridSpan w:val="4"/>
            <w:shd w:val="clear" w:color="auto" w:fill="C6D9F1" w:themeFill="text2" w:themeFillTint="33"/>
            <w:vAlign w:val="center"/>
          </w:tcPr>
          <w:p w14:paraId="745D5DF9" w14:textId="77777777" w:rsidR="00CB6D41" w:rsidRPr="0037182A" w:rsidRDefault="00CB6D41" w:rsidP="00CB6D41">
            <w:pPr>
              <w:spacing w:before="120" w:after="120" w:line="276" w:lineRule="auto"/>
              <w:jc w:val="both"/>
              <w:rPr>
                <w:rFonts w:ascii="Trebuchet MS" w:hAnsi="Trebuchet MS"/>
                <w:b/>
                <w:sz w:val="24"/>
                <w:szCs w:val="24"/>
                <w:lang w:val="en-US"/>
              </w:rPr>
            </w:pPr>
            <w:r w:rsidRPr="0037182A">
              <w:rPr>
                <w:rFonts w:ascii="Trebuchet MS" w:hAnsi="Trebuchet MS"/>
                <w:b/>
                <w:sz w:val="24"/>
                <w:szCs w:val="24"/>
                <w:lang w:val="en-US"/>
              </w:rPr>
              <w:t xml:space="preserve">Is the partnership composition well justified and able to contribute to the </w:t>
            </w:r>
            <w:r w:rsidRPr="0037182A">
              <w:rPr>
                <w:rFonts w:ascii="Trebuchet MS" w:hAnsi="Trebuchet MS"/>
                <w:b/>
                <w:sz w:val="24"/>
                <w:szCs w:val="24"/>
                <w:lang w:val="en-US"/>
              </w:rPr>
              <w:lastRenderedPageBreak/>
              <w:t>implementation of the project?</w:t>
            </w:r>
          </w:p>
        </w:tc>
        <w:tc>
          <w:tcPr>
            <w:tcW w:w="1282" w:type="dxa"/>
            <w:shd w:val="clear" w:color="auto" w:fill="C6D9F1" w:themeFill="text2" w:themeFillTint="33"/>
            <w:vAlign w:val="center"/>
          </w:tcPr>
          <w:p w14:paraId="3CEB10E5" w14:textId="77777777" w:rsidR="00CB6D41" w:rsidRPr="0037182A" w:rsidRDefault="00F03AAA" w:rsidP="00454C7B">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lastRenderedPageBreak/>
              <w:t> </w:t>
            </w:r>
            <w:r w:rsidR="003C64FF" w:rsidRPr="0037182A">
              <w:rPr>
                <w:rFonts w:ascii="Trebuchet MS" w:hAnsi="Trebuchet MS"/>
                <w:b/>
                <w:sz w:val="24"/>
                <w:szCs w:val="24"/>
                <w:lang w:val="en-US"/>
              </w:rPr>
              <w:t>1</w:t>
            </w:r>
            <w:r w:rsidR="003C5327" w:rsidRPr="0037182A">
              <w:rPr>
                <w:rFonts w:ascii="Trebuchet MS" w:hAnsi="Trebuchet MS"/>
                <w:b/>
                <w:sz w:val="24"/>
                <w:szCs w:val="24"/>
                <w:lang w:val="en-US"/>
              </w:rPr>
              <w:t>0</w:t>
            </w:r>
          </w:p>
        </w:tc>
        <w:tc>
          <w:tcPr>
            <w:tcW w:w="1442" w:type="dxa"/>
            <w:shd w:val="clear" w:color="auto" w:fill="C6D9F1" w:themeFill="text2" w:themeFillTint="33"/>
            <w:vAlign w:val="center"/>
          </w:tcPr>
          <w:p w14:paraId="20F3E959" w14:textId="77777777" w:rsidR="00CB6D41" w:rsidRPr="0037182A" w:rsidRDefault="00CB6D41" w:rsidP="00FE5FBC">
            <w:pPr>
              <w:spacing w:before="120" w:after="120" w:line="276" w:lineRule="auto"/>
              <w:jc w:val="center"/>
              <w:rPr>
                <w:rFonts w:ascii="Trebuchet MS" w:hAnsi="Trebuchet MS"/>
                <w:sz w:val="24"/>
                <w:szCs w:val="24"/>
                <w:lang w:val="en-US"/>
              </w:rPr>
            </w:pPr>
          </w:p>
        </w:tc>
      </w:tr>
      <w:tr w:rsidR="00B35A07" w:rsidRPr="00297351" w14:paraId="095F4B2F" w14:textId="77777777" w:rsidTr="00DA2632">
        <w:tc>
          <w:tcPr>
            <w:tcW w:w="817" w:type="dxa"/>
            <w:vAlign w:val="center"/>
          </w:tcPr>
          <w:p w14:paraId="1FC7EFF6"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lastRenderedPageBreak/>
              <w:t> </w:t>
            </w:r>
          </w:p>
        </w:tc>
        <w:tc>
          <w:tcPr>
            <w:tcW w:w="1701" w:type="dxa"/>
            <w:vAlign w:val="center"/>
          </w:tcPr>
          <w:p w14:paraId="544D72E7"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vAlign w:val="center"/>
          </w:tcPr>
          <w:p w14:paraId="3A3DED26" w14:textId="77777777" w:rsidR="00945050" w:rsidRPr="0037182A" w:rsidRDefault="00782CB5"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Q1</w:t>
            </w:r>
            <w:r w:rsidR="00F76BD8">
              <w:rPr>
                <w:rFonts w:ascii="Trebuchet MS" w:hAnsi="Trebuchet MS"/>
                <w:sz w:val="24"/>
                <w:szCs w:val="24"/>
                <w:lang w:val="en-US"/>
              </w:rPr>
              <w:t>3</w:t>
            </w:r>
          </w:p>
        </w:tc>
        <w:tc>
          <w:tcPr>
            <w:tcW w:w="6375" w:type="dxa"/>
            <w:vAlign w:val="center"/>
          </w:tcPr>
          <w:p w14:paraId="74BF8D7D"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Did the project </w:t>
            </w:r>
            <w:proofErr w:type="gramStart"/>
            <w:r w:rsidRPr="0037182A">
              <w:rPr>
                <w:rFonts w:ascii="Trebuchet MS" w:hAnsi="Trebuchet MS"/>
                <w:sz w:val="24"/>
                <w:szCs w:val="24"/>
                <w:lang w:val="en-US"/>
              </w:rPr>
              <w:t>beneficiaries</w:t>
            </w:r>
            <w:proofErr w:type="gramEnd"/>
            <w:r w:rsidRPr="0037182A">
              <w:rPr>
                <w:rFonts w:ascii="Trebuchet MS" w:hAnsi="Trebuchet MS"/>
                <w:sz w:val="24"/>
                <w:szCs w:val="24"/>
                <w:lang w:val="en-US"/>
              </w:rPr>
              <w:t xml:space="preserve"> implemented projects financed from EU funds before?</w:t>
            </w:r>
          </w:p>
          <w:p w14:paraId="73A3E792" w14:textId="77777777" w:rsidR="008D7D00" w:rsidRPr="0037182A" w:rsidRDefault="00D25F9A" w:rsidP="00FE5FBC">
            <w:pPr>
              <w:pStyle w:val="ListParagraph"/>
              <w:numPr>
                <w:ilvl w:val="0"/>
                <w:numId w:val="1"/>
              </w:num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3 points in case this partnership previously implemented </w:t>
            </w:r>
            <w:r w:rsidR="00E23006" w:rsidRPr="0037182A">
              <w:rPr>
                <w:rFonts w:ascii="Trebuchet MS" w:hAnsi="Trebuchet MS"/>
                <w:sz w:val="24"/>
                <w:szCs w:val="24"/>
                <w:lang w:val="en-US"/>
              </w:rPr>
              <w:t xml:space="preserve">at least </w:t>
            </w:r>
            <w:r w:rsidRPr="0037182A">
              <w:rPr>
                <w:rFonts w:ascii="Trebuchet MS" w:hAnsi="Trebuchet MS"/>
                <w:sz w:val="24"/>
                <w:szCs w:val="24"/>
                <w:lang w:val="en-US"/>
              </w:rPr>
              <w:t>another EU project</w:t>
            </w:r>
          </w:p>
          <w:p w14:paraId="71F7D348" w14:textId="77777777" w:rsidR="00CF0FE9" w:rsidRPr="0037182A" w:rsidRDefault="00CF0FE9" w:rsidP="00FE5FBC">
            <w:pPr>
              <w:pStyle w:val="ListParagraph"/>
              <w:numPr>
                <w:ilvl w:val="0"/>
                <w:numId w:val="1"/>
              </w:num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2 </w:t>
            </w:r>
            <w:r w:rsidR="00E23006" w:rsidRPr="0037182A">
              <w:rPr>
                <w:rFonts w:ascii="Trebuchet MS" w:hAnsi="Trebuchet MS"/>
                <w:sz w:val="24"/>
                <w:szCs w:val="24"/>
                <w:lang w:val="en-US"/>
              </w:rPr>
              <w:t xml:space="preserve">points in case all project beneficiaries have </w:t>
            </w:r>
            <w:r w:rsidR="00FE4B94" w:rsidRPr="0037182A">
              <w:rPr>
                <w:rFonts w:ascii="Trebuchet MS" w:hAnsi="Trebuchet MS"/>
                <w:sz w:val="24"/>
                <w:szCs w:val="24"/>
                <w:lang w:val="en-US"/>
              </w:rPr>
              <w:t xml:space="preserve">previously </w:t>
            </w:r>
            <w:r w:rsidR="00E23006" w:rsidRPr="0037182A">
              <w:rPr>
                <w:rFonts w:ascii="Trebuchet MS" w:hAnsi="Trebuchet MS"/>
                <w:sz w:val="24"/>
                <w:szCs w:val="24"/>
                <w:lang w:val="en-US"/>
              </w:rPr>
              <w:t xml:space="preserve">implemented </w:t>
            </w:r>
            <w:r w:rsidR="00FE4B94" w:rsidRPr="0037182A">
              <w:rPr>
                <w:rFonts w:ascii="Trebuchet MS" w:hAnsi="Trebuchet MS"/>
                <w:sz w:val="24"/>
                <w:szCs w:val="24"/>
                <w:lang w:val="en-US"/>
              </w:rPr>
              <w:t xml:space="preserve">at least </w:t>
            </w:r>
            <w:r w:rsidR="00E23006" w:rsidRPr="0037182A">
              <w:rPr>
                <w:rFonts w:ascii="Trebuchet MS" w:hAnsi="Trebuchet MS"/>
                <w:sz w:val="24"/>
                <w:szCs w:val="24"/>
                <w:lang w:val="en-US"/>
              </w:rPr>
              <w:t xml:space="preserve">another EU project </w:t>
            </w:r>
          </w:p>
          <w:p w14:paraId="4B716C1D" w14:textId="77777777" w:rsidR="00945050" w:rsidRPr="0037182A" w:rsidRDefault="00945050" w:rsidP="00FE5FBC">
            <w:pPr>
              <w:pStyle w:val="ListParagraph"/>
              <w:numPr>
                <w:ilvl w:val="0"/>
                <w:numId w:val="1"/>
              </w:num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1 point in case </w:t>
            </w:r>
            <w:r w:rsidR="00EE630F" w:rsidRPr="0037182A">
              <w:rPr>
                <w:rFonts w:ascii="Trebuchet MS" w:hAnsi="Trebuchet MS"/>
                <w:sz w:val="24"/>
                <w:szCs w:val="24"/>
                <w:lang w:val="en-US"/>
              </w:rPr>
              <w:t>at least</w:t>
            </w:r>
            <w:r w:rsidRPr="0037182A">
              <w:rPr>
                <w:rFonts w:ascii="Trebuchet MS" w:hAnsi="Trebuchet MS"/>
                <w:sz w:val="24"/>
                <w:szCs w:val="24"/>
                <w:lang w:val="en-US"/>
              </w:rPr>
              <w:t xml:space="preserve"> </w:t>
            </w:r>
            <w:r w:rsidR="000406D0" w:rsidRPr="0037182A">
              <w:rPr>
                <w:rFonts w:ascii="Trebuchet MS" w:hAnsi="Trebuchet MS"/>
                <w:sz w:val="24"/>
                <w:szCs w:val="24"/>
                <w:lang w:val="en-US"/>
              </w:rPr>
              <w:t>one of the partners</w:t>
            </w:r>
            <w:r w:rsidRPr="0037182A">
              <w:rPr>
                <w:rFonts w:ascii="Trebuchet MS" w:hAnsi="Trebuchet MS"/>
                <w:sz w:val="24"/>
                <w:szCs w:val="24"/>
                <w:lang w:val="en-US"/>
              </w:rPr>
              <w:t xml:space="preserve"> implemented </w:t>
            </w:r>
            <w:r w:rsidR="00FE4B94" w:rsidRPr="0037182A">
              <w:rPr>
                <w:rFonts w:ascii="Trebuchet MS" w:hAnsi="Trebuchet MS"/>
                <w:sz w:val="24"/>
                <w:szCs w:val="24"/>
                <w:lang w:val="en-US"/>
              </w:rPr>
              <w:t xml:space="preserve">at least one </w:t>
            </w:r>
            <w:r w:rsidRPr="0037182A">
              <w:rPr>
                <w:rFonts w:ascii="Trebuchet MS" w:hAnsi="Trebuchet MS"/>
                <w:sz w:val="24"/>
                <w:szCs w:val="24"/>
                <w:lang w:val="en-US"/>
              </w:rPr>
              <w:t>project financed by EU funds before</w:t>
            </w:r>
          </w:p>
          <w:p w14:paraId="594D7138" w14:textId="77777777" w:rsidR="00945050" w:rsidRPr="0037182A" w:rsidRDefault="00945050" w:rsidP="00FE5FBC">
            <w:pPr>
              <w:pStyle w:val="ListParagraph"/>
              <w:numPr>
                <w:ilvl w:val="0"/>
                <w:numId w:val="1"/>
              </w:num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0 points otherwise</w:t>
            </w:r>
          </w:p>
        </w:tc>
        <w:tc>
          <w:tcPr>
            <w:tcW w:w="1282" w:type="dxa"/>
            <w:vAlign w:val="center"/>
          </w:tcPr>
          <w:p w14:paraId="0AFD65A3" w14:textId="77777777" w:rsidR="00945050" w:rsidRPr="0037182A" w:rsidRDefault="001A747B" w:rsidP="00FE5FBC">
            <w:pPr>
              <w:spacing w:before="120" w:after="120" w:line="276" w:lineRule="auto"/>
              <w:jc w:val="center"/>
              <w:rPr>
                <w:rFonts w:ascii="Trebuchet MS" w:hAnsi="Trebuchet MS"/>
                <w:sz w:val="24"/>
                <w:szCs w:val="24"/>
                <w:lang w:val="en-US"/>
              </w:rPr>
            </w:pPr>
            <w:r>
              <w:rPr>
                <w:rFonts w:ascii="Trebuchet MS" w:hAnsi="Trebuchet MS"/>
                <w:sz w:val="24"/>
                <w:szCs w:val="24"/>
                <w:lang w:val="en-US"/>
              </w:rPr>
              <w:t>3</w:t>
            </w:r>
          </w:p>
        </w:tc>
        <w:tc>
          <w:tcPr>
            <w:tcW w:w="1442" w:type="dxa"/>
            <w:vAlign w:val="center"/>
          </w:tcPr>
          <w:p w14:paraId="3630CE18" w14:textId="77777777" w:rsidR="004B3667" w:rsidRPr="0037182A" w:rsidRDefault="00945050" w:rsidP="00553F2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r w:rsidR="004B3667" w:rsidRPr="0037182A">
              <w:rPr>
                <w:rFonts w:ascii="Trebuchet MS" w:hAnsi="Trebuchet MS"/>
                <w:sz w:val="24"/>
                <w:szCs w:val="24"/>
                <w:lang w:val="en-US"/>
              </w:rPr>
              <w:t xml:space="preserve">AF </w:t>
            </w:r>
            <w:r w:rsidR="00553F2C" w:rsidRPr="0037182A">
              <w:rPr>
                <w:rFonts w:ascii="Trebuchet MS" w:hAnsi="Trebuchet MS"/>
                <w:sz w:val="24"/>
                <w:szCs w:val="24"/>
                <w:lang w:val="en-US"/>
              </w:rPr>
              <w:t>1.3</w:t>
            </w:r>
          </w:p>
        </w:tc>
      </w:tr>
      <w:tr w:rsidR="00B35A07" w:rsidRPr="00297351" w14:paraId="4F97E568" w14:textId="77777777" w:rsidTr="00DA2632">
        <w:tc>
          <w:tcPr>
            <w:tcW w:w="817" w:type="dxa"/>
            <w:vAlign w:val="center"/>
          </w:tcPr>
          <w:p w14:paraId="27D40319"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vAlign w:val="center"/>
          </w:tcPr>
          <w:p w14:paraId="0B879254"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vAlign w:val="center"/>
          </w:tcPr>
          <w:p w14:paraId="6B05557D" w14:textId="77777777" w:rsidR="00945050" w:rsidRPr="0037182A" w:rsidRDefault="00782CB5"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Q1</w:t>
            </w:r>
            <w:r w:rsidR="00F76BD8">
              <w:rPr>
                <w:rFonts w:ascii="Trebuchet MS" w:hAnsi="Trebuchet MS"/>
                <w:sz w:val="24"/>
                <w:szCs w:val="24"/>
                <w:lang w:val="en-US"/>
              </w:rPr>
              <w:t>4</w:t>
            </w:r>
          </w:p>
        </w:tc>
        <w:tc>
          <w:tcPr>
            <w:tcW w:w="6375" w:type="dxa"/>
            <w:vAlign w:val="center"/>
          </w:tcPr>
          <w:p w14:paraId="46AD865C"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Do the project beneficiaries have the necessary experience in the field addressed by the project?  </w:t>
            </w:r>
          </w:p>
          <w:p w14:paraId="0A084B45" w14:textId="77777777" w:rsidR="00945050" w:rsidRPr="0037182A" w:rsidRDefault="00945050" w:rsidP="00FE5FBC">
            <w:pPr>
              <w:pStyle w:val="ListParagraph"/>
              <w:numPr>
                <w:ilvl w:val="0"/>
                <w:numId w:val="1"/>
              </w:num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2 points in case there are implemented projects/actions in the field addressed by the project by </w:t>
            </w:r>
            <w:r w:rsidR="00DA43F5" w:rsidRPr="0037182A">
              <w:rPr>
                <w:rFonts w:ascii="Trebuchet MS" w:hAnsi="Trebuchet MS"/>
                <w:sz w:val="24"/>
                <w:szCs w:val="24"/>
                <w:lang w:val="en-US"/>
              </w:rPr>
              <w:t xml:space="preserve">most of </w:t>
            </w:r>
            <w:r w:rsidRPr="0037182A">
              <w:rPr>
                <w:rFonts w:ascii="Trebuchet MS" w:hAnsi="Trebuchet MS"/>
                <w:sz w:val="24"/>
                <w:szCs w:val="24"/>
                <w:lang w:val="en-US"/>
              </w:rPr>
              <w:t>the beneficiaries</w:t>
            </w:r>
          </w:p>
          <w:p w14:paraId="7B3C535B" w14:textId="77777777" w:rsidR="00945050" w:rsidRPr="0037182A" w:rsidRDefault="00945050" w:rsidP="00FE5FBC">
            <w:pPr>
              <w:pStyle w:val="ListParagraph"/>
              <w:numPr>
                <w:ilvl w:val="0"/>
                <w:numId w:val="1"/>
              </w:num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1 point in case there are implemented projects/actions in the field addressed by the project by at least one of the beneficiaries </w:t>
            </w:r>
          </w:p>
          <w:p w14:paraId="5456BA3A" w14:textId="77777777" w:rsidR="00945050" w:rsidRPr="0037182A" w:rsidRDefault="00945050" w:rsidP="00001C71">
            <w:pPr>
              <w:pStyle w:val="ListParagraph"/>
              <w:numPr>
                <w:ilvl w:val="0"/>
                <w:numId w:val="1"/>
              </w:num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0 points in case no beneficiary has implemented projects/actions in the field addressed by the project  </w:t>
            </w:r>
          </w:p>
        </w:tc>
        <w:tc>
          <w:tcPr>
            <w:tcW w:w="1282" w:type="dxa"/>
            <w:vAlign w:val="center"/>
          </w:tcPr>
          <w:p w14:paraId="1E3319C4" w14:textId="77777777" w:rsidR="00945050" w:rsidRPr="0037182A" w:rsidRDefault="00DA43F5"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2</w:t>
            </w:r>
          </w:p>
        </w:tc>
        <w:tc>
          <w:tcPr>
            <w:tcW w:w="1442" w:type="dxa"/>
            <w:vAlign w:val="center"/>
          </w:tcPr>
          <w:p w14:paraId="29702DC0" w14:textId="77777777" w:rsidR="00945050" w:rsidRPr="0037182A" w:rsidRDefault="00945050" w:rsidP="00553F2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r w:rsidR="004B3667" w:rsidRPr="0037182A">
              <w:rPr>
                <w:rFonts w:ascii="Trebuchet MS" w:hAnsi="Trebuchet MS"/>
                <w:sz w:val="24"/>
                <w:szCs w:val="24"/>
                <w:lang w:val="en-US"/>
              </w:rPr>
              <w:t xml:space="preserve">AF </w:t>
            </w:r>
            <w:r w:rsidR="00553F2C" w:rsidRPr="0037182A">
              <w:rPr>
                <w:rFonts w:ascii="Trebuchet MS" w:hAnsi="Trebuchet MS"/>
                <w:sz w:val="24"/>
                <w:szCs w:val="24"/>
                <w:lang w:val="en-US"/>
              </w:rPr>
              <w:t>1.3</w:t>
            </w:r>
          </w:p>
        </w:tc>
      </w:tr>
      <w:tr w:rsidR="00B35A07" w:rsidRPr="00297351" w14:paraId="29DCE4B4" w14:textId="77777777" w:rsidTr="00DA2632">
        <w:tc>
          <w:tcPr>
            <w:tcW w:w="817" w:type="dxa"/>
            <w:vAlign w:val="center"/>
          </w:tcPr>
          <w:p w14:paraId="1148ABA3"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vAlign w:val="center"/>
          </w:tcPr>
          <w:p w14:paraId="2BED526D"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vAlign w:val="center"/>
          </w:tcPr>
          <w:p w14:paraId="4A7FDAA4" w14:textId="77777777" w:rsidR="00945050" w:rsidRPr="0037182A" w:rsidRDefault="00945050"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r w:rsidR="009865A1" w:rsidRPr="0037182A">
              <w:rPr>
                <w:rFonts w:ascii="Trebuchet MS" w:hAnsi="Trebuchet MS"/>
                <w:sz w:val="24"/>
                <w:szCs w:val="24"/>
                <w:lang w:val="en-US"/>
              </w:rPr>
              <w:t>Q1</w:t>
            </w:r>
            <w:r w:rsidR="00F76BD8">
              <w:rPr>
                <w:rFonts w:ascii="Trebuchet MS" w:hAnsi="Trebuchet MS"/>
                <w:sz w:val="24"/>
                <w:szCs w:val="24"/>
                <w:lang w:val="en-US"/>
              </w:rPr>
              <w:t>5</w:t>
            </w:r>
          </w:p>
        </w:tc>
        <w:tc>
          <w:tcPr>
            <w:tcW w:w="6375" w:type="dxa"/>
            <w:vAlign w:val="center"/>
          </w:tcPr>
          <w:p w14:paraId="25F3A484" w14:textId="77777777" w:rsidR="00945050" w:rsidRPr="0037182A" w:rsidRDefault="00DA43F5"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Do</w:t>
            </w:r>
            <w:r w:rsidR="00945050" w:rsidRPr="0037182A">
              <w:rPr>
                <w:rFonts w:ascii="Trebuchet MS" w:hAnsi="Trebuchet MS"/>
                <w:sz w:val="24"/>
                <w:szCs w:val="24"/>
                <w:lang w:val="en-US"/>
              </w:rPr>
              <w:t xml:space="preserve"> </w:t>
            </w:r>
            <w:r w:rsidRPr="0037182A">
              <w:rPr>
                <w:rFonts w:ascii="Trebuchet MS" w:hAnsi="Trebuchet MS"/>
                <w:sz w:val="24"/>
                <w:szCs w:val="24"/>
                <w:lang w:val="en-US"/>
              </w:rPr>
              <w:t>the project beneficiaries have</w:t>
            </w:r>
            <w:r w:rsidR="00945050" w:rsidRPr="0037182A">
              <w:rPr>
                <w:rFonts w:ascii="Trebuchet MS" w:hAnsi="Trebuchet MS"/>
                <w:sz w:val="24"/>
                <w:szCs w:val="24"/>
                <w:lang w:val="en-US"/>
              </w:rPr>
              <w:t xml:space="preserve"> the necessary capacity in order to be able to implement the project</w:t>
            </w:r>
            <w:r w:rsidR="00DF1E48" w:rsidRPr="0037182A">
              <w:rPr>
                <w:rFonts w:ascii="Trebuchet MS" w:hAnsi="Trebuchet MS"/>
                <w:sz w:val="24"/>
                <w:szCs w:val="24"/>
                <w:lang w:val="en-US"/>
              </w:rPr>
              <w:t xml:space="preserve"> – the allocated</w:t>
            </w:r>
            <w:r w:rsidR="00C278F4" w:rsidRPr="0037182A">
              <w:rPr>
                <w:rFonts w:ascii="Trebuchet MS" w:hAnsi="Trebuchet MS"/>
                <w:sz w:val="24"/>
                <w:szCs w:val="24"/>
                <w:lang w:val="en-US"/>
              </w:rPr>
              <w:t xml:space="preserve"> human and material</w:t>
            </w:r>
            <w:r w:rsidR="00DF1E48" w:rsidRPr="0037182A">
              <w:rPr>
                <w:rFonts w:ascii="Trebuchet MS" w:hAnsi="Trebuchet MS"/>
                <w:sz w:val="24"/>
                <w:szCs w:val="24"/>
                <w:lang w:val="en-US"/>
              </w:rPr>
              <w:t xml:space="preserve"> resources are necessary and in line with the proposed activities</w:t>
            </w:r>
            <w:r w:rsidR="00945050" w:rsidRPr="0037182A">
              <w:rPr>
                <w:rFonts w:ascii="Trebuchet MS" w:hAnsi="Trebuchet MS"/>
                <w:sz w:val="24"/>
                <w:szCs w:val="24"/>
                <w:lang w:val="en-US"/>
              </w:rPr>
              <w:t xml:space="preserve">? </w:t>
            </w:r>
          </w:p>
          <w:p w14:paraId="0EFB14C1" w14:textId="77777777" w:rsidR="00945050" w:rsidRPr="0037182A" w:rsidRDefault="00DF0434" w:rsidP="00FE5FBC">
            <w:pPr>
              <w:pStyle w:val="ListParagraph"/>
              <w:numPr>
                <w:ilvl w:val="0"/>
                <w:numId w:val="1"/>
              </w:num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1</w:t>
            </w:r>
            <w:r w:rsidR="003E7914" w:rsidRPr="0037182A">
              <w:rPr>
                <w:rFonts w:ascii="Trebuchet MS" w:hAnsi="Trebuchet MS"/>
                <w:sz w:val="24"/>
                <w:szCs w:val="24"/>
                <w:lang w:val="en-US"/>
              </w:rPr>
              <w:t xml:space="preserve"> </w:t>
            </w:r>
            <w:r w:rsidR="00945050" w:rsidRPr="0037182A">
              <w:rPr>
                <w:rFonts w:ascii="Trebuchet MS" w:hAnsi="Trebuchet MS"/>
                <w:sz w:val="24"/>
                <w:szCs w:val="24"/>
                <w:lang w:val="en-US"/>
              </w:rPr>
              <w:t xml:space="preserve">point in case resources each beneficiary is </w:t>
            </w:r>
            <w:r w:rsidR="00945050" w:rsidRPr="0037182A">
              <w:rPr>
                <w:rFonts w:ascii="Trebuchet MS" w:hAnsi="Trebuchet MS"/>
                <w:sz w:val="24"/>
                <w:szCs w:val="24"/>
                <w:lang w:val="en-US"/>
              </w:rPr>
              <w:lastRenderedPageBreak/>
              <w:t xml:space="preserve">allocating for project implementation are </w:t>
            </w:r>
            <w:r w:rsidR="003E7914" w:rsidRPr="0037182A">
              <w:rPr>
                <w:rFonts w:ascii="Trebuchet MS" w:hAnsi="Trebuchet MS"/>
                <w:sz w:val="24"/>
                <w:szCs w:val="24"/>
                <w:lang w:val="en-US"/>
              </w:rPr>
              <w:t xml:space="preserve">necessary and </w:t>
            </w:r>
            <w:r w:rsidR="00945050" w:rsidRPr="0037182A">
              <w:rPr>
                <w:rFonts w:ascii="Trebuchet MS" w:hAnsi="Trebuchet MS"/>
                <w:sz w:val="24"/>
                <w:szCs w:val="24"/>
                <w:lang w:val="en-US"/>
              </w:rPr>
              <w:t xml:space="preserve">in line with the proposed activities </w:t>
            </w:r>
          </w:p>
          <w:p w14:paraId="5157D773" w14:textId="77777777" w:rsidR="00945050" w:rsidRPr="0037182A" w:rsidRDefault="00945050" w:rsidP="00DF1E48">
            <w:pPr>
              <w:pStyle w:val="ListParagraph"/>
              <w:numPr>
                <w:ilvl w:val="0"/>
                <w:numId w:val="1"/>
              </w:numPr>
              <w:spacing w:before="120" w:after="120" w:line="276" w:lineRule="auto"/>
              <w:jc w:val="both"/>
              <w:rPr>
                <w:rFonts w:ascii="Trebuchet MS" w:hAnsi="Trebuchet MS"/>
                <w:sz w:val="24"/>
                <w:lang w:val="en-US"/>
              </w:rPr>
            </w:pPr>
            <w:r w:rsidRPr="0037182A">
              <w:rPr>
                <w:rFonts w:ascii="Trebuchet MS" w:hAnsi="Trebuchet MS"/>
                <w:sz w:val="24"/>
                <w:szCs w:val="24"/>
                <w:lang w:val="en-US"/>
              </w:rPr>
              <w:t xml:space="preserve">0 points in case </w:t>
            </w:r>
            <w:r w:rsidR="003E7914" w:rsidRPr="0037182A">
              <w:rPr>
                <w:rFonts w:ascii="Trebuchet MS" w:hAnsi="Trebuchet MS"/>
                <w:sz w:val="24"/>
                <w:szCs w:val="24"/>
                <w:lang w:val="en-US"/>
              </w:rPr>
              <w:t>most of the</w:t>
            </w:r>
            <w:r w:rsidRPr="0037182A">
              <w:rPr>
                <w:rFonts w:ascii="Trebuchet MS" w:hAnsi="Trebuchet MS"/>
                <w:sz w:val="24"/>
                <w:szCs w:val="24"/>
                <w:lang w:val="en-US"/>
              </w:rPr>
              <w:t xml:space="preserve"> resources beneficiaries are allocating for </w:t>
            </w:r>
            <w:r w:rsidR="003E7914" w:rsidRPr="0037182A">
              <w:rPr>
                <w:rFonts w:ascii="Trebuchet MS" w:hAnsi="Trebuchet MS"/>
                <w:sz w:val="24"/>
                <w:szCs w:val="24"/>
                <w:lang w:val="en-US"/>
              </w:rPr>
              <w:t xml:space="preserve">the </w:t>
            </w:r>
            <w:r w:rsidRPr="0037182A">
              <w:rPr>
                <w:rFonts w:ascii="Trebuchet MS" w:hAnsi="Trebuchet MS"/>
                <w:sz w:val="24"/>
                <w:szCs w:val="24"/>
                <w:lang w:val="en-US"/>
              </w:rPr>
              <w:t xml:space="preserve">project are </w:t>
            </w:r>
            <w:r w:rsidR="00DF1E48" w:rsidRPr="0037182A">
              <w:rPr>
                <w:rFonts w:ascii="Trebuchet MS" w:hAnsi="Trebuchet MS"/>
                <w:sz w:val="24"/>
                <w:szCs w:val="24"/>
                <w:lang w:val="en-US"/>
              </w:rPr>
              <w:t xml:space="preserve">neither necessary nor </w:t>
            </w:r>
            <w:r w:rsidRPr="0037182A">
              <w:rPr>
                <w:rFonts w:ascii="Trebuchet MS" w:hAnsi="Trebuchet MS"/>
                <w:sz w:val="24"/>
                <w:szCs w:val="24"/>
                <w:lang w:val="en-US"/>
              </w:rPr>
              <w:t xml:space="preserve"> in line with the proposed activities </w:t>
            </w:r>
            <w:r w:rsidR="003E7914" w:rsidRPr="0037182A">
              <w:rPr>
                <w:rFonts w:ascii="Trebuchet MS" w:hAnsi="Trebuchet MS"/>
                <w:b/>
                <w:sz w:val="24"/>
                <w:szCs w:val="24"/>
                <w:lang w:val="en-US"/>
              </w:rPr>
              <w:t>(</w:t>
            </w:r>
            <w:r w:rsidRPr="0037182A">
              <w:rPr>
                <w:rFonts w:ascii="Trebuchet MS" w:hAnsi="Trebuchet MS"/>
                <w:b/>
                <w:sz w:val="24"/>
                <w:szCs w:val="24"/>
                <w:lang w:val="en-US"/>
              </w:rPr>
              <w:t>Project is proposed for rejection</w:t>
            </w:r>
            <w:r w:rsidR="003E7914" w:rsidRPr="0037182A">
              <w:rPr>
                <w:rFonts w:ascii="Trebuchet MS" w:hAnsi="Trebuchet MS"/>
                <w:b/>
                <w:sz w:val="24"/>
                <w:szCs w:val="24"/>
                <w:lang w:val="en-US"/>
              </w:rPr>
              <w:t>)</w:t>
            </w:r>
            <w:r w:rsidRPr="0037182A">
              <w:rPr>
                <w:rFonts w:ascii="Trebuchet MS" w:hAnsi="Trebuchet MS"/>
                <w:b/>
                <w:sz w:val="24"/>
                <w:szCs w:val="24"/>
                <w:lang w:val="en-US"/>
              </w:rPr>
              <w:t xml:space="preserve"> </w:t>
            </w:r>
          </w:p>
        </w:tc>
        <w:tc>
          <w:tcPr>
            <w:tcW w:w="1282" w:type="dxa"/>
            <w:vAlign w:val="center"/>
          </w:tcPr>
          <w:p w14:paraId="31F13E7B" w14:textId="77777777" w:rsidR="00945050" w:rsidRPr="0037182A" w:rsidRDefault="00782CB5"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lastRenderedPageBreak/>
              <w:t>1</w:t>
            </w:r>
          </w:p>
        </w:tc>
        <w:tc>
          <w:tcPr>
            <w:tcW w:w="1442" w:type="dxa"/>
            <w:vAlign w:val="center"/>
          </w:tcPr>
          <w:p w14:paraId="0EF6B726" w14:textId="77777777" w:rsidR="00945050" w:rsidRPr="0037182A" w:rsidRDefault="00945050" w:rsidP="00711042">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r w:rsidR="004B3667" w:rsidRPr="0037182A">
              <w:rPr>
                <w:rFonts w:ascii="Trebuchet MS" w:hAnsi="Trebuchet MS"/>
                <w:sz w:val="24"/>
                <w:szCs w:val="24"/>
                <w:lang w:val="en-US"/>
              </w:rPr>
              <w:t xml:space="preserve">AF </w:t>
            </w:r>
            <w:r w:rsidR="00346AAF" w:rsidRPr="0037182A">
              <w:rPr>
                <w:rFonts w:ascii="Trebuchet MS" w:hAnsi="Trebuchet MS"/>
                <w:sz w:val="24"/>
                <w:szCs w:val="24"/>
                <w:lang w:val="en-US"/>
              </w:rPr>
              <w:t>1.3, 2.</w:t>
            </w:r>
            <w:r w:rsidR="00711042">
              <w:rPr>
                <w:rFonts w:ascii="Trebuchet MS" w:hAnsi="Trebuchet MS"/>
                <w:sz w:val="24"/>
                <w:szCs w:val="24"/>
                <w:lang w:val="en-US"/>
              </w:rPr>
              <w:t>3</w:t>
            </w:r>
          </w:p>
        </w:tc>
      </w:tr>
      <w:tr w:rsidR="00B35A07" w:rsidRPr="00297351" w14:paraId="57CCC3D4" w14:textId="77777777" w:rsidTr="00DA2632">
        <w:tc>
          <w:tcPr>
            <w:tcW w:w="817" w:type="dxa"/>
            <w:tcBorders>
              <w:bottom w:val="single" w:sz="4" w:space="0" w:color="auto"/>
            </w:tcBorders>
            <w:vAlign w:val="center"/>
          </w:tcPr>
          <w:p w14:paraId="1A3E9433" w14:textId="77777777" w:rsidR="00945050" w:rsidRPr="0037182A" w:rsidRDefault="00945050" w:rsidP="00FE5FBC">
            <w:pPr>
              <w:spacing w:before="120" w:after="120" w:line="276" w:lineRule="auto"/>
              <w:jc w:val="center"/>
              <w:rPr>
                <w:rFonts w:ascii="Trebuchet MS" w:hAnsi="Trebuchet MS"/>
                <w:sz w:val="24"/>
                <w:szCs w:val="24"/>
                <w:lang w:val="en-US"/>
              </w:rPr>
            </w:pPr>
          </w:p>
        </w:tc>
        <w:tc>
          <w:tcPr>
            <w:tcW w:w="1701" w:type="dxa"/>
            <w:tcBorders>
              <w:bottom w:val="single" w:sz="4" w:space="0" w:color="auto"/>
            </w:tcBorders>
            <w:vAlign w:val="center"/>
          </w:tcPr>
          <w:p w14:paraId="6DC834F4" w14:textId="77777777" w:rsidR="00945050" w:rsidRPr="0037182A" w:rsidRDefault="00945050" w:rsidP="00FE5FBC">
            <w:pPr>
              <w:spacing w:before="120" w:after="120" w:line="276" w:lineRule="auto"/>
              <w:jc w:val="both"/>
              <w:rPr>
                <w:rFonts w:ascii="Trebuchet MS" w:hAnsi="Trebuchet MS"/>
                <w:sz w:val="24"/>
                <w:szCs w:val="24"/>
                <w:lang w:val="en-US"/>
              </w:rPr>
            </w:pPr>
          </w:p>
        </w:tc>
        <w:tc>
          <w:tcPr>
            <w:tcW w:w="1559" w:type="dxa"/>
            <w:gridSpan w:val="2"/>
            <w:tcBorders>
              <w:bottom w:val="single" w:sz="4" w:space="0" w:color="auto"/>
            </w:tcBorders>
            <w:vAlign w:val="center"/>
          </w:tcPr>
          <w:p w14:paraId="34A458F8" w14:textId="77777777" w:rsidR="00945050" w:rsidRPr="0037182A" w:rsidRDefault="00782CB5"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w:t>
            </w:r>
            <w:r w:rsidR="00EC7FB6" w:rsidRPr="0037182A">
              <w:rPr>
                <w:rFonts w:ascii="Trebuchet MS" w:hAnsi="Trebuchet MS"/>
                <w:sz w:val="24"/>
                <w:szCs w:val="24"/>
                <w:lang w:val="en-US"/>
              </w:rPr>
              <w:t>1</w:t>
            </w:r>
            <w:r w:rsidR="00F76BD8">
              <w:rPr>
                <w:rFonts w:ascii="Trebuchet MS" w:hAnsi="Trebuchet MS"/>
                <w:sz w:val="24"/>
                <w:szCs w:val="24"/>
                <w:lang w:val="en-US"/>
              </w:rPr>
              <w:t>6</w:t>
            </w:r>
          </w:p>
        </w:tc>
        <w:tc>
          <w:tcPr>
            <w:tcW w:w="6375" w:type="dxa"/>
            <w:tcBorders>
              <w:bottom w:val="single" w:sz="4" w:space="0" w:color="auto"/>
            </w:tcBorders>
            <w:vAlign w:val="center"/>
          </w:tcPr>
          <w:p w14:paraId="1FF60454" w14:textId="4CFBEA6F" w:rsidR="00681348" w:rsidRDefault="00765FD0" w:rsidP="00480AD3">
            <w:pPr>
              <w:spacing w:before="120" w:after="120" w:line="276" w:lineRule="auto"/>
              <w:jc w:val="both"/>
              <w:rPr>
                <w:rFonts w:ascii="Trebuchet MS" w:hAnsi="Trebuchet MS"/>
                <w:sz w:val="24"/>
                <w:szCs w:val="24"/>
                <w:lang w:val="en-US"/>
              </w:rPr>
            </w:pPr>
            <w:r w:rsidRPr="00765FD0">
              <w:rPr>
                <w:rFonts w:ascii="Trebuchet MS" w:hAnsi="Trebuchet MS"/>
                <w:sz w:val="24"/>
                <w:szCs w:val="24"/>
                <w:lang w:val="en-US"/>
              </w:rPr>
              <w:t xml:space="preserve">All beneficiaries involved in the partnership (including the Lead Beneficiary) implemented  financing contracts in the context of ROBG CBC </w:t>
            </w:r>
            <w:proofErr w:type="spellStart"/>
            <w:r w:rsidRPr="00765FD0">
              <w:rPr>
                <w:rFonts w:ascii="Trebuchet MS" w:hAnsi="Trebuchet MS"/>
                <w:sz w:val="24"/>
                <w:szCs w:val="24"/>
                <w:lang w:val="en-US"/>
              </w:rPr>
              <w:t>Programme</w:t>
            </w:r>
            <w:proofErr w:type="spellEnd"/>
            <w:r w:rsidRPr="00765FD0">
              <w:rPr>
                <w:rFonts w:ascii="Trebuchet MS" w:hAnsi="Trebuchet MS"/>
                <w:sz w:val="24"/>
                <w:szCs w:val="24"/>
                <w:lang w:val="en-US"/>
              </w:rPr>
              <w:t xml:space="preserve"> 2007-2013 and had with financing contracts implemented in the context of ROBG CBC </w:t>
            </w:r>
            <w:proofErr w:type="spellStart"/>
            <w:r w:rsidRPr="00765FD0">
              <w:rPr>
                <w:rFonts w:ascii="Trebuchet MS" w:hAnsi="Trebuchet MS"/>
                <w:sz w:val="24"/>
                <w:szCs w:val="24"/>
                <w:lang w:val="en-US"/>
              </w:rPr>
              <w:t>Programme</w:t>
            </w:r>
            <w:proofErr w:type="spellEnd"/>
            <w:r w:rsidRPr="00765FD0">
              <w:rPr>
                <w:rFonts w:ascii="Trebuchet MS" w:hAnsi="Trebuchet MS"/>
                <w:sz w:val="24"/>
                <w:szCs w:val="24"/>
                <w:lang w:val="en-US"/>
              </w:rPr>
              <w:t xml:space="preserve"> 2007-2013 (if the case) had a good financial execution rate for each such contract (if the case)</w:t>
            </w:r>
            <w:r w:rsidR="00945050" w:rsidRPr="0037182A">
              <w:rPr>
                <w:rFonts w:ascii="Trebuchet MS" w:hAnsi="Trebuchet MS"/>
                <w:sz w:val="24"/>
                <w:szCs w:val="24"/>
                <w:lang w:val="en-US"/>
              </w:rPr>
              <w:t xml:space="preserve"> </w:t>
            </w:r>
          </w:p>
          <w:p w14:paraId="3C10C303" w14:textId="77777777" w:rsidR="00B50E88" w:rsidRPr="00480AD3" w:rsidRDefault="00EF7993" w:rsidP="00480AD3">
            <w:pPr>
              <w:pStyle w:val="ListParagraph"/>
              <w:numPr>
                <w:ilvl w:val="0"/>
                <w:numId w:val="1"/>
              </w:numPr>
              <w:spacing w:before="120" w:after="120"/>
              <w:jc w:val="both"/>
              <w:rPr>
                <w:rFonts w:ascii="Trebuchet MS" w:hAnsi="Trebuchet MS"/>
                <w:sz w:val="24"/>
                <w:szCs w:val="24"/>
                <w:lang w:val="en-US"/>
              </w:rPr>
            </w:pPr>
            <w:r w:rsidRPr="00480AD3">
              <w:rPr>
                <w:rFonts w:ascii="Trebuchet MS" w:hAnsi="Trebuchet MS"/>
                <w:sz w:val="24"/>
                <w:szCs w:val="24"/>
                <w:lang w:val="en-US"/>
              </w:rPr>
              <w:t>4</w:t>
            </w:r>
            <w:r w:rsidR="009865A1" w:rsidRPr="00480AD3">
              <w:rPr>
                <w:rFonts w:ascii="Trebuchet MS" w:hAnsi="Trebuchet MS"/>
                <w:sz w:val="24"/>
                <w:szCs w:val="24"/>
                <w:lang w:val="en-US"/>
              </w:rPr>
              <w:t xml:space="preserve"> </w:t>
            </w:r>
            <w:r w:rsidR="00945050" w:rsidRPr="00480AD3">
              <w:rPr>
                <w:rFonts w:ascii="Trebuchet MS" w:hAnsi="Trebuchet MS"/>
                <w:sz w:val="24"/>
                <w:szCs w:val="24"/>
                <w:lang w:val="en-US"/>
              </w:rPr>
              <w:t xml:space="preserve">points in case all beneficiaries </w:t>
            </w:r>
            <w:r w:rsidRPr="00480AD3">
              <w:rPr>
                <w:rFonts w:ascii="Trebuchet MS" w:hAnsi="Trebuchet MS"/>
                <w:sz w:val="24"/>
                <w:szCs w:val="24"/>
                <w:lang w:val="en-US"/>
              </w:rPr>
              <w:t xml:space="preserve">involved in the partnership have implemented </w:t>
            </w:r>
            <w:r w:rsidR="00945050" w:rsidRPr="00480AD3">
              <w:rPr>
                <w:rFonts w:ascii="Trebuchet MS" w:hAnsi="Trebuchet MS"/>
                <w:sz w:val="24"/>
                <w:szCs w:val="24"/>
                <w:lang w:val="en-US"/>
              </w:rPr>
              <w:t>contracts</w:t>
            </w:r>
            <w:r w:rsidRPr="00480AD3">
              <w:rPr>
                <w:rFonts w:ascii="Trebuchet MS" w:hAnsi="Trebuchet MS"/>
                <w:sz w:val="24"/>
                <w:szCs w:val="24"/>
                <w:lang w:val="en-US"/>
              </w:rPr>
              <w:t xml:space="preserve"> (financed via the ROBG </w:t>
            </w:r>
            <w:proofErr w:type="spellStart"/>
            <w:r w:rsidRPr="00480AD3">
              <w:rPr>
                <w:rFonts w:ascii="Trebuchet MS" w:hAnsi="Trebuchet MS"/>
                <w:sz w:val="24"/>
                <w:szCs w:val="24"/>
                <w:lang w:val="en-US"/>
              </w:rPr>
              <w:t>Pro</w:t>
            </w:r>
            <w:r w:rsidR="004059FC" w:rsidRPr="00480AD3">
              <w:rPr>
                <w:rFonts w:ascii="Trebuchet MS" w:hAnsi="Trebuchet MS"/>
                <w:sz w:val="24"/>
                <w:szCs w:val="24"/>
                <w:lang w:val="en-US"/>
              </w:rPr>
              <w:t>gramme</w:t>
            </w:r>
            <w:proofErr w:type="spellEnd"/>
            <w:r w:rsidR="004059FC" w:rsidRPr="00480AD3">
              <w:rPr>
                <w:rFonts w:ascii="Trebuchet MS" w:hAnsi="Trebuchet MS"/>
                <w:sz w:val="24"/>
                <w:szCs w:val="24"/>
                <w:lang w:val="en-US"/>
              </w:rPr>
              <w:t>) where they had at least</w:t>
            </w:r>
            <w:r w:rsidR="00945050" w:rsidRPr="00480AD3">
              <w:rPr>
                <w:rFonts w:ascii="Trebuchet MS" w:hAnsi="Trebuchet MS"/>
                <w:sz w:val="24"/>
                <w:szCs w:val="24"/>
                <w:lang w:val="en-US"/>
              </w:rPr>
              <w:t xml:space="preserve"> </w:t>
            </w:r>
            <w:r w:rsidR="00DF1E48" w:rsidRPr="00480AD3">
              <w:rPr>
                <w:rFonts w:ascii="Trebuchet MS" w:hAnsi="Trebuchet MS"/>
                <w:sz w:val="24"/>
                <w:szCs w:val="24"/>
                <w:lang w:val="en-US"/>
              </w:rPr>
              <w:t>7</w:t>
            </w:r>
            <w:r w:rsidR="00945050" w:rsidRPr="00480AD3">
              <w:rPr>
                <w:rFonts w:ascii="Trebuchet MS" w:hAnsi="Trebuchet MS"/>
                <w:sz w:val="24"/>
                <w:szCs w:val="24"/>
                <w:lang w:val="en-US"/>
              </w:rPr>
              <w:t xml:space="preserve">0% financial execution </w:t>
            </w:r>
            <w:r w:rsidR="00B50E88" w:rsidRPr="00480AD3">
              <w:rPr>
                <w:rFonts w:ascii="Trebuchet MS" w:hAnsi="Trebuchet MS"/>
                <w:sz w:val="24"/>
                <w:szCs w:val="24"/>
                <w:lang w:val="en-US"/>
              </w:rPr>
              <w:t xml:space="preserve">(considering their own budget) </w:t>
            </w:r>
          </w:p>
          <w:p w14:paraId="6A162247" w14:textId="77777777" w:rsidR="00945050" w:rsidRPr="00480AD3" w:rsidRDefault="00945050" w:rsidP="00480AD3">
            <w:pPr>
              <w:pStyle w:val="ListParagraph"/>
              <w:numPr>
                <w:ilvl w:val="0"/>
                <w:numId w:val="1"/>
              </w:numPr>
              <w:spacing w:before="120" w:after="120"/>
              <w:jc w:val="both"/>
              <w:rPr>
                <w:rFonts w:ascii="Trebuchet MS" w:hAnsi="Trebuchet MS"/>
                <w:b/>
                <w:sz w:val="24"/>
                <w:szCs w:val="24"/>
                <w:lang w:val="en-US"/>
              </w:rPr>
            </w:pPr>
            <w:r w:rsidRPr="00480AD3">
              <w:rPr>
                <w:rFonts w:ascii="Trebuchet MS" w:hAnsi="Trebuchet MS"/>
                <w:sz w:val="24"/>
                <w:szCs w:val="24"/>
                <w:lang w:val="en-US"/>
              </w:rPr>
              <w:t xml:space="preserve">-   0 points </w:t>
            </w:r>
            <w:r w:rsidR="00E27077" w:rsidRPr="00480AD3">
              <w:rPr>
                <w:rFonts w:ascii="Trebuchet MS" w:hAnsi="Trebuchet MS"/>
                <w:sz w:val="24"/>
                <w:szCs w:val="24"/>
                <w:lang w:val="en-US"/>
              </w:rPr>
              <w:t>otherwise</w:t>
            </w:r>
          </w:p>
        </w:tc>
        <w:tc>
          <w:tcPr>
            <w:tcW w:w="1282" w:type="dxa"/>
            <w:tcBorders>
              <w:bottom w:val="single" w:sz="4" w:space="0" w:color="auto"/>
            </w:tcBorders>
            <w:vAlign w:val="center"/>
          </w:tcPr>
          <w:p w14:paraId="6E2DF5FA" w14:textId="77777777" w:rsidR="00945050" w:rsidRPr="0037182A" w:rsidRDefault="00EF7993"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4</w:t>
            </w:r>
          </w:p>
        </w:tc>
        <w:tc>
          <w:tcPr>
            <w:tcW w:w="1442" w:type="dxa"/>
            <w:tcBorders>
              <w:bottom w:val="single" w:sz="4" w:space="0" w:color="auto"/>
            </w:tcBorders>
            <w:vAlign w:val="center"/>
          </w:tcPr>
          <w:p w14:paraId="74425F25" w14:textId="77777777" w:rsidR="00656829" w:rsidRPr="0037182A" w:rsidRDefault="00656829"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xml:space="preserve">AF </w:t>
            </w:r>
            <w:r w:rsidR="00836C3F" w:rsidRPr="0037182A">
              <w:rPr>
                <w:rFonts w:ascii="Trebuchet MS" w:hAnsi="Trebuchet MS"/>
                <w:sz w:val="24"/>
                <w:szCs w:val="24"/>
                <w:lang w:val="en-US"/>
              </w:rPr>
              <w:t>1.3</w:t>
            </w:r>
          </w:p>
          <w:p w14:paraId="3148FADD" w14:textId="77777777" w:rsidR="00945050" w:rsidRPr="0037182A" w:rsidRDefault="00424897" w:rsidP="00424897">
            <w:pPr>
              <w:spacing w:before="120" w:after="120" w:line="276" w:lineRule="auto"/>
              <w:jc w:val="center"/>
              <w:rPr>
                <w:rFonts w:ascii="Trebuchet MS" w:hAnsi="Trebuchet MS"/>
                <w:sz w:val="24"/>
                <w:szCs w:val="24"/>
                <w:lang w:val="en-US"/>
              </w:rPr>
            </w:pPr>
            <w:r>
              <w:rPr>
                <w:rFonts w:ascii="Trebuchet MS" w:hAnsi="Trebuchet MS"/>
                <w:sz w:val="24"/>
                <w:szCs w:val="24"/>
                <w:lang w:val="en-US"/>
              </w:rPr>
              <w:t xml:space="preserve">CBC </w:t>
            </w:r>
            <w:r w:rsidR="00656829" w:rsidRPr="0037182A">
              <w:rPr>
                <w:rFonts w:ascii="Trebuchet MS" w:hAnsi="Trebuchet MS"/>
                <w:sz w:val="24"/>
                <w:szCs w:val="24"/>
                <w:lang w:val="en-US"/>
              </w:rPr>
              <w:t xml:space="preserve">ROBG 2007-2013 </w:t>
            </w:r>
          </w:p>
        </w:tc>
      </w:tr>
      <w:tr w:rsidR="00B35A07" w:rsidRPr="00297351" w14:paraId="4A94A07D" w14:textId="77777777" w:rsidTr="00D4082B">
        <w:tc>
          <w:tcPr>
            <w:tcW w:w="817" w:type="dxa"/>
            <w:shd w:val="clear" w:color="auto" w:fill="C6D9F1" w:themeFill="text2" w:themeFillTint="33"/>
            <w:vAlign w:val="center"/>
          </w:tcPr>
          <w:p w14:paraId="65818A29" w14:textId="77777777" w:rsidR="000E16E8" w:rsidRPr="0037182A" w:rsidRDefault="00B55527" w:rsidP="00FE5FBC">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t>6</w:t>
            </w:r>
          </w:p>
        </w:tc>
        <w:tc>
          <w:tcPr>
            <w:tcW w:w="9635" w:type="dxa"/>
            <w:gridSpan w:val="4"/>
            <w:shd w:val="clear" w:color="auto" w:fill="C6D9F1" w:themeFill="text2" w:themeFillTint="33"/>
            <w:vAlign w:val="center"/>
          </w:tcPr>
          <w:p w14:paraId="359E212F" w14:textId="77777777" w:rsidR="000E16E8" w:rsidRPr="0037182A" w:rsidRDefault="000E16E8" w:rsidP="000E16E8">
            <w:pPr>
              <w:spacing w:before="120" w:after="120" w:line="276" w:lineRule="auto"/>
              <w:jc w:val="both"/>
              <w:rPr>
                <w:rFonts w:ascii="Trebuchet MS" w:hAnsi="Trebuchet MS"/>
                <w:b/>
                <w:sz w:val="24"/>
                <w:szCs w:val="24"/>
                <w:lang w:val="en-US"/>
              </w:rPr>
            </w:pPr>
            <w:r w:rsidRPr="0037182A">
              <w:rPr>
                <w:rFonts w:ascii="Trebuchet MS" w:hAnsi="Trebuchet MS"/>
                <w:b/>
                <w:sz w:val="24"/>
                <w:szCs w:val="24"/>
                <w:lang w:val="en-US"/>
              </w:rPr>
              <w:t>Is the project conceptual approach and action plan well designed and realistic?</w:t>
            </w:r>
          </w:p>
        </w:tc>
        <w:tc>
          <w:tcPr>
            <w:tcW w:w="1282" w:type="dxa"/>
            <w:shd w:val="clear" w:color="auto" w:fill="C6D9F1" w:themeFill="text2" w:themeFillTint="33"/>
            <w:vAlign w:val="center"/>
          </w:tcPr>
          <w:p w14:paraId="0E6BDD32" w14:textId="77777777" w:rsidR="000E16E8" w:rsidRPr="0037182A" w:rsidRDefault="00503F99" w:rsidP="00FE5FBC">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t>1</w:t>
            </w:r>
            <w:r w:rsidR="008F2CAC">
              <w:rPr>
                <w:rFonts w:ascii="Trebuchet MS" w:hAnsi="Trebuchet MS"/>
                <w:b/>
                <w:sz w:val="24"/>
                <w:szCs w:val="24"/>
                <w:lang w:val="en-US"/>
              </w:rPr>
              <w:t>9</w:t>
            </w:r>
            <w:r w:rsidR="000E16E8" w:rsidRPr="0037182A">
              <w:rPr>
                <w:rFonts w:ascii="Trebuchet MS" w:hAnsi="Trebuchet MS"/>
                <w:b/>
                <w:sz w:val="24"/>
                <w:szCs w:val="24"/>
                <w:lang w:val="en-US"/>
              </w:rPr>
              <w:t> </w:t>
            </w:r>
          </w:p>
        </w:tc>
        <w:tc>
          <w:tcPr>
            <w:tcW w:w="1442" w:type="dxa"/>
            <w:shd w:val="clear" w:color="auto" w:fill="C6D9F1" w:themeFill="text2" w:themeFillTint="33"/>
            <w:vAlign w:val="center"/>
          </w:tcPr>
          <w:p w14:paraId="5B1187D3" w14:textId="77777777" w:rsidR="000E16E8" w:rsidRPr="0037182A" w:rsidRDefault="000E16E8" w:rsidP="00530243">
            <w:pPr>
              <w:spacing w:before="120" w:after="120" w:line="276" w:lineRule="auto"/>
              <w:jc w:val="center"/>
              <w:rPr>
                <w:rFonts w:ascii="Trebuchet MS" w:hAnsi="Trebuchet MS"/>
                <w:sz w:val="24"/>
                <w:szCs w:val="24"/>
                <w:lang w:val="en-US"/>
              </w:rPr>
            </w:pPr>
          </w:p>
        </w:tc>
      </w:tr>
      <w:tr w:rsidR="00B35A07" w:rsidRPr="00297351" w14:paraId="4EE5752F" w14:textId="77777777" w:rsidTr="00DA2632">
        <w:tc>
          <w:tcPr>
            <w:tcW w:w="817" w:type="dxa"/>
            <w:vAlign w:val="center"/>
          </w:tcPr>
          <w:p w14:paraId="42DDB865"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vAlign w:val="center"/>
          </w:tcPr>
          <w:p w14:paraId="4EF7E47D"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vAlign w:val="center"/>
          </w:tcPr>
          <w:p w14:paraId="17057B89" w14:textId="77777777" w:rsidR="00945050" w:rsidRPr="0037182A" w:rsidRDefault="00782CB5"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w:t>
            </w:r>
            <w:r w:rsidR="00EC7FB6" w:rsidRPr="0037182A">
              <w:rPr>
                <w:rFonts w:ascii="Trebuchet MS" w:hAnsi="Trebuchet MS"/>
                <w:sz w:val="24"/>
                <w:szCs w:val="24"/>
                <w:lang w:val="en-US"/>
              </w:rPr>
              <w:t>1</w:t>
            </w:r>
            <w:r w:rsidR="00F76BD8">
              <w:rPr>
                <w:rFonts w:ascii="Trebuchet MS" w:hAnsi="Trebuchet MS"/>
                <w:sz w:val="24"/>
                <w:szCs w:val="24"/>
                <w:lang w:val="en-US"/>
              </w:rPr>
              <w:t>7</w:t>
            </w:r>
          </w:p>
        </w:tc>
        <w:tc>
          <w:tcPr>
            <w:tcW w:w="6375" w:type="dxa"/>
            <w:vAlign w:val="center"/>
          </w:tcPr>
          <w:p w14:paraId="4860EE5E"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Is there a logical link</w:t>
            </w:r>
            <w:r w:rsidR="00A52AF2" w:rsidRPr="0037182A">
              <w:rPr>
                <w:rFonts w:ascii="Trebuchet MS" w:hAnsi="Trebuchet MS"/>
                <w:sz w:val="24"/>
                <w:szCs w:val="24"/>
                <w:lang w:val="en-US"/>
              </w:rPr>
              <w:t xml:space="preserve"> (correlation)</w:t>
            </w:r>
            <w:r w:rsidRPr="0037182A">
              <w:rPr>
                <w:rFonts w:ascii="Trebuchet MS" w:hAnsi="Trebuchet MS"/>
                <w:sz w:val="24"/>
                <w:szCs w:val="24"/>
                <w:lang w:val="en-US"/>
              </w:rPr>
              <w:t xml:space="preserve"> between problems, objectives, resources, activities, outputs and results?</w:t>
            </w:r>
          </w:p>
          <w:p w14:paraId="49A55D72" w14:textId="77777777" w:rsidR="00945050" w:rsidRPr="0037182A" w:rsidRDefault="003C25B3" w:rsidP="00D1325A">
            <w:pPr>
              <w:pStyle w:val="ListParagraph"/>
              <w:numPr>
                <w:ilvl w:val="0"/>
                <w:numId w:val="1"/>
              </w:numPr>
              <w:spacing w:before="120" w:after="120" w:line="276" w:lineRule="auto"/>
              <w:jc w:val="both"/>
              <w:rPr>
                <w:rFonts w:ascii="Trebuchet MS" w:hAnsi="Trebuchet MS"/>
                <w:sz w:val="24"/>
                <w:szCs w:val="24"/>
                <w:lang w:val="en-US"/>
              </w:rPr>
            </w:pPr>
            <w:r>
              <w:rPr>
                <w:rFonts w:ascii="Trebuchet MS" w:hAnsi="Trebuchet MS"/>
                <w:sz w:val="24"/>
                <w:szCs w:val="24"/>
                <w:lang w:val="en-US"/>
              </w:rPr>
              <w:t>8</w:t>
            </w:r>
            <w:r w:rsidR="00945050" w:rsidRPr="0037182A">
              <w:rPr>
                <w:rFonts w:ascii="Trebuchet MS" w:hAnsi="Trebuchet MS"/>
                <w:sz w:val="24"/>
                <w:szCs w:val="24"/>
                <w:lang w:val="en-US"/>
              </w:rPr>
              <w:t xml:space="preserve"> points in case there is a logical link between problems, objectives, resources, activities, outputs and results</w:t>
            </w:r>
          </w:p>
          <w:p w14:paraId="67FEBB53" w14:textId="77777777" w:rsidR="00945050" w:rsidRPr="0037182A" w:rsidRDefault="00945050" w:rsidP="00D1325A">
            <w:pPr>
              <w:pStyle w:val="ListParagraph"/>
              <w:numPr>
                <w:ilvl w:val="0"/>
                <w:numId w:val="1"/>
              </w:num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0 points in case there is no logical link between problems, objectives, resources, activities, outputs and results </w:t>
            </w:r>
            <w:r w:rsidRPr="0037182A">
              <w:rPr>
                <w:rFonts w:ascii="Trebuchet MS" w:hAnsi="Trebuchet MS"/>
                <w:b/>
                <w:sz w:val="24"/>
                <w:szCs w:val="24"/>
                <w:lang w:val="en-US"/>
              </w:rPr>
              <w:t>(Project is proposed for rejection)</w:t>
            </w:r>
          </w:p>
        </w:tc>
        <w:tc>
          <w:tcPr>
            <w:tcW w:w="1282" w:type="dxa"/>
            <w:vAlign w:val="center"/>
          </w:tcPr>
          <w:p w14:paraId="326541FC" w14:textId="77777777" w:rsidR="00945050" w:rsidRPr="0037182A" w:rsidRDefault="008F2CAC" w:rsidP="00FE5FBC">
            <w:pPr>
              <w:spacing w:before="120" w:after="120" w:line="276" w:lineRule="auto"/>
              <w:jc w:val="center"/>
              <w:rPr>
                <w:rFonts w:ascii="Trebuchet MS" w:hAnsi="Trebuchet MS"/>
                <w:sz w:val="24"/>
                <w:szCs w:val="24"/>
                <w:lang w:val="en-US"/>
              </w:rPr>
            </w:pPr>
            <w:r>
              <w:rPr>
                <w:rFonts w:ascii="Trebuchet MS" w:hAnsi="Trebuchet MS"/>
                <w:sz w:val="24"/>
                <w:szCs w:val="24"/>
                <w:lang w:val="en-US"/>
              </w:rPr>
              <w:t>8</w:t>
            </w:r>
          </w:p>
        </w:tc>
        <w:tc>
          <w:tcPr>
            <w:tcW w:w="1442" w:type="dxa"/>
            <w:vAlign w:val="center"/>
          </w:tcPr>
          <w:p w14:paraId="71A12A6C" w14:textId="77777777" w:rsidR="00945050" w:rsidRPr="0037182A" w:rsidRDefault="00227137" w:rsidP="00E51483">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AF</w:t>
            </w:r>
            <w:r w:rsidR="00945050" w:rsidRPr="0037182A">
              <w:rPr>
                <w:rFonts w:ascii="Trebuchet MS" w:hAnsi="Trebuchet MS"/>
                <w:sz w:val="24"/>
                <w:szCs w:val="24"/>
                <w:lang w:val="en-US"/>
              </w:rPr>
              <w:t> </w:t>
            </w:r>
            <w:r w:rsidR="0035641F" w:rsidRPr="0037182A">
              <w:rPr>
                <w:rFonts w:ascii="Trebuchet MS" w:hAnsi="Trebuchet MS"/>
                <w:sz w:val="24"/>
                <w:szCs w:val="24"/>
                <w:lang w:val="en-US"/>
              </w:rPr>
              <w:t>2.1, 2.2, 2.3,</w:t>
            </w:r>
            <w:r w:rsidR="0027076D">
              <w:rPr>
                <w:rFonts w:ascii="Trebuchet MS" w:hAnsi="Trebuchet MS"/>
                <w:sz w:val="24"/>
                <w:szCs w:val="24"/>
                <w:lang w:val="en-US"/>
              </w:rPr>
              <w:t xml:space="preserve"> 2.4,</w:t>
            </w:r>
            <w:r w:rsidR="0035641F" w:rsidRPr="0037182A">
              <w:rPr>
                <w:rFonts w:ascii="Trebuchet MS" w:hAnsi="Trebuchet MS"/>
                <w:sz w:val="24"/>
                <w:szCs w:val="24"/>
                <w:lang w:val="en-US"/>
              </w:rPr>
              <w:t xml:space="preserve"> 3.1</w:t>
            </w:r>
          </w:p>
        </w:tc>
      </w:tr>
      <w:tr w:rsidR="00B35A07" w:rsidRPr="00297351" w14:paraId="37CACB15" w14:textId="77777777" w:rsidTr="00DA2632">
        <w:tc>
          <w:tcPr>
            <w:tcW w:w="817" w:type="dxa"/>
            <w:vAlign w:val="center"/>
          </w:tcPr>
          <w:p w14:paraId="53CD60F8"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lastRenderedPageBreak/>
              <w:t> </w:t>
            </w:r>
          </w:p>
        </w:tc>
        <w:tc>
          <w:tcPr>
            <w:tcW w:w="1701" w:type="dxa"/>
            <w:vAlign w:val="center"/>
          </w:tcPr>
          <w:p w14:paraId="090DDC38"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vAlign w:val="center"/>
          </w:tcPr>
          <w:p w14:paraId="73C606D0" w14:textId="77777777" w:rsidR="00945050" w:rsidRPr="0037182A" w:rsidRDefault="00782CB5"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w:t>
            </w:r>
            <w:r w:rsidR="00EC7FB6" w:rsidRPr="0037182A">
              <w:rPr>
                <w:rFonts w:ascii="Trebuchet MS" w:hAnsi="Trebuchet MS"/>
                <w:sz w:val="24"/>
                <w:szCs w:val="24"/>
                <w:lang w:val="en-US"/>
              </w:rPr>
              <w:t>1</w:t>
            </w:r>
            <w:r w:rsidR="00F76BD8">
              <w:rPr>
                <w:rFonts w:ascii="Trebuchet MS" w:hAnsi="Trebuchet MS"/>
                <w:sz w:val="24"/>
                <w:szCs w:val="24"/>
                <w:lang w:val="en-US"/>
              </w:rPr>
              <w:t>8</w:t>
            </w:r>
          </w:p>
        </w:tc>
        <w:tc>
          <w:tcPr>
            <w:tcW w:w="6375" w:type="dxa"/>
            <w:vAlign w:val="center"/>
          </w:tcPr>
          <w:p w14:paraId="0F005BCB" w14:textId="77777777" w:rsidR="00945050" w:rsidRPr="0037182A" w:rsidRDefault="00945050" w:rsidP="0035641F">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Are the project activities clearly described</w:t>
            </w:r>
            <w:r w:rsidR="00D316F8" w:rsidRPr="0037182A">
              <w:rPr>
                <w:rFonts w:ascii="Trebuchet MS" w:hAnsi="Trebuchet MS"/>
                <w:sz w:val="24"/>
                <w:szCs w:val="24"/>
                <w:lang w:val="en-US"/>
              </w:rPr>
              <w:t>, realistic and achievable</w:t>
            </w:r>
            <w:r w:rsidRPr="0037182A">
              <w:rPr>
                <w:rFonts w:ascii="Trebuchet MS" w:hAnsi="Trebuchet MS"/>
                <w:sz w:val="24"/>
                <w:szCs w:val="24"/>
                <w:lang w:val="en-US"/>
              </w:rPr>
              <w:t>?</w:t>
            </w:r>
            <w:r w:rsidR="001F4F1B" w:rsidRPr="0037182A">
              <w:rPr>
                <w:rFonts w:ascii="Trebuchet MS" w:hAnsi="Trebuchet MS"/>
                <w:sz w:val="24"/>
                <w:szCs w:val="24"/>
                <w:lang w:val="en-US"/>
              </w:rPr>
              <w:t xml:space="preserve"> The proposal is realistic and consistent from a technical point of view</w:t>
            </w:r>
            <w:r w:rsidR="002C3FB3" w:rsidRPr="0037182A">
              <w:rPr>
                <w:rFonts w:ascii="Trebuchet MS" w:hAnsi="Trebuchet MS"/>
                <w:sz w:val="24"/>
                <w:szCs w:val="24"/>
                <w:lang w:val="en-US"/>
              </w:rPr>
              <w:t>?</w:t>
            </w:r>
          </w:p>
        </w:tc>
        <w:tc>
          <w:tcPr>
            <w:tcW w:w="1282" w:type="dxa"/>
            <w:vAlign w:val="center"/>
          </w:tcPr>
          <w:p w14:paraId="1BCE2289" w14:textId="77777777" w:rsidR="00945050" w:rsidRPr="0037182A" w:rsidRDefault="008F2CAC" w:rsidP="00FE5FBC">
            <w:pPr>
              <w:spacing w:before="120" w:after="120" w:line="276" w:lineRule="auto"/>
              <w:jc w:val="center"/>
              <w:rPr>
                <w:rFonts w:ascii="Trebuchet MS" w:hAnsi="Trebuchet MS"/>
                <w:sz w:val="24"/>
                <w:szCs w:val="24"/>
                <w:lang w:val="en-US"/>
              </w:rPr>
            </w:pPr>
            <w:r>
              <w:rPr>
                <w:rFonts w:ascii="Trebuchet MS" w:hAnsi="Trebuchet MS"/>
                <w:sz w:val="24"/>
                <w:szCs w:val="24"/>
                <w:lang w:val="en-US"/>
              </w:rPr>
              <w:t>8</w:t>
            </w:r>
          </w:p>
        </w:tc>
        <w:tc>
          <w:tcPr>
            <w:tcW w:w="1442" w:type="dxa"/>
            <w:vAlign w:val="center"/>
          </w:tcPr>
          <w:p w14:paraId="4E0FA68E" w14:textId="77777777" w:rsidR="00945050" w:rsidRPr="0037182A" w:rsidRDefault="00945050" w:rsidP="00E51483">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r w:rsidR="00227137" w:rsidRPr="0037182A">
              <w:rPr>
                <w:rFonts w:ascii="Trebuchet MS" w:hAnsi="Trebuchet MS"/>
                <w:sz w:val="24"/>
                <w:szCs w:val="24"/>
                <w:lang w:val="en-US"/>
              </w:rPr>
              <w:t xml:space="preserve">AF </w:t>
            </w:r>
            <w:r w:rsidR="0035641F" w:rsidRPr="0037182A">
              <w:rPr>
                <w:rFonts w:ascii="Trebuchet MS" w:hAnsi="Trebuchet MS"/>
                <w:sz w:val="24"/>
                <w:szCs w:val="24"/>
                <w:lang w:val="en-US"/>
              </w:rPr>
              <w:t>2.</w:t>
            </w:r>
            <w:r w:rsidR="0027076D">
              <w:rPr>
                <w:rFonts w:ascii="Trebuchet MS" w:hAnsi="Trebuchet MS"/>
                <w:sz w:val="24"/>
                <w:szCs w:val="24"/>
                <w:lang w:val="en-US"/>
              </w:rPr>
              <w:t>3</w:t>
            </w:r>
            <w:r w:rsidR="0035641F" w:rsidRPr="0037182A">
              <w:rPr>
                <w:rFonts w:ascii="Trebuchet MS" w:hAnsi="Trebuchet MS"/>
                <w:sz w:val="24"/>
                <w:szCs w:val="24"/>
                <w:lang w:val="en-US"/>
              </w:rPr>
              <w:t>, 2.1</w:t>
            </w:r>
          </w:p>
          <w:p w14:paraId="497565AF" w14:textId="77777777" w:rsidR="00A52AF2" w:rsidRPr="0037182A" w:rsidRDefault="00FF11C1" w:rsidP="00E51483">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xml:space="preserve">Annex </w:t>
            </w:r>
            <w:r w:rsidR="00AD2671" w:rsidRPr="0037182A">
              <w:rPr>
                <w:rFonts w:ascii="Trebuchet MS" w:hAnsi="Trebuchet MS"/>
                <w:sz w:val="24"/>
                <w:szCs w:val="24"/>
                <w:lang w:val="en-US"/>
              </w:rPr>
              <w:t>A.</w:t>
            </w:r>
            <w:r w:rsidRPr="0037182A">
              <w:rPr>
                <w:rFonts w:ascii="Trebuchet MS" w:hAnsi="Trebuchet MS"/>
                <w:sz w:val="24"/>
                <w:szCs w:val="24"/>
                <w:lang w:val="en-US"/>
              </w:rPr>
              <w:t xml:space="preserve">9 </w:t>
            </w:r>
          </w:p>
        </w:tc>
      </w:tr>
      <w:tr w:rsidR="00B35A07" w:rsidRPr="00297351" w14:paraId="54E3CCFF" w14:textId="77777777" w:rsidTr="00DA2632">
        <w:tc>
          <w:tcPr>
            <w:tcW w:w="817" w:type="dxa"/>
            <w:tcBorders>
              <w:bottom w:val="single" w:sz="4" w:space="0" w:color="auto"/>
            </w:tcBorders>
            <w:vAlign w:val="center"/>
          </w:tcPr>
          <w:p w14:paraId="79DDBCAB"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tcBorders>
              <w:bottom w:val="single" w:sz="4" w:space="0" w:color="auto"/>
            </w:tcBorders>
            <w:vAlign w:val="center"/>
          </w:tcPr>
          <w:p w14:paraId="4A9BD65E"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tcBorders>
              <w:bottom w:val="single" w:sz="4" w:space="0" w:color="auto"/>
            </w:tcBorders>
            <w:vAlign w:val="center"/>
          </w:tcPr>
          <w:p w14:paraId="577BC3DE" w14:textId="77777777" w:rsidR="00945050" w:rsidRPr="0037182A" w:rsidRDefault="00F76BD8"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w:t>
            </w:r>
            <w:r>
              <w:rPr>
                <w:rFonts w:ascii="Trebuchet MS" w:hAnsi="Trebuchet MS"/>
                <w:sz w:val="24"/>
                <w:szCs w:val="24"/>
                <w:lang w:val="en-US"/>
              </w:rPr>
              <w:t>19</w:t>
            </w:r>
          </w:p>
        </w:tc>
        <w:tc>
          <w:tcPr>
            <w:tcW w:w="6375" w:type="dxa"/>
            <w:tcBorders>
              <w:bottom w:val="single" w:sz="4" w:space="0" w:color="auto"/>
            </w:tcBorders>
            <w:vAlign w:val="center"/>
          </w:tcPr>
          <w:p w14:paraId="4215EED2" w14:textId="77777777" w:rsidR="00D316F8" w:rsidRPr="0037182A" w:rsidRDefault="001A747B" w:rsidP="0037182A">
            <w:pPr>
              <w:spacing w:before="120" w:after="120"/>
              <w:jc w:val="both"/>
              <w:rPr>
                <w:rFonts w:ascii="Trebuchet MS" w:hAnsi="Trebuchet MS"/>
                <w:sz w:val="24"/>
                <w:szCs w:val="24"/>
                <w:lang w:val="en-US"/>
              </w:rPr>
            </w:pPr>
            <w:r>
              <w:rPr>
                <w:rFonts w:ascii="Trebuchet MS" w:hAnsi="Trebuchet MS"/>
                <w:sz w:val="24"/>
                <w:szCs w:val="24"/>
                <w:lang w:val="en-US"/>
              </w:rPr>
              <w:t>Do the</w:t>
            </w:r>
            <w:r w:rsidR="00AD2671" w:rsidRPr="0037182A">
              <w:rPr>
                <w:rFonts w:ascii="Trebuchet MS" w:hAnsi="Trebuchet MS"/>
                <w:sz w:val="24"/>
                <w:szCs w:val="24"/>
                <w:lang w:val="en-US"/>
              </w:rPr>
              <w:t xml:space="preserve"> a</w:t>
            </w:r>
            <w:r w:rsidR="00945050" w:rsidRPr="0037182A">
              <w:rPr>
                <w:rFonts w:ascii="Trebuchet MS" w:hAnsi="Trebuchet MS"/>
                <w:sz w:val="24"/>
                <w:szCs w:val="24"/>
                <w:lang w:val="en-US"/>
              </w:rPr>
              <w:t xml:space="preserve">ctivities </w:t>
            </w:r>
            <w:r>
              <w:rPr>
                <w:rFonts w:ascii="Trebuchet MS" w:hAnsi="Trebuchet MS"/>
                <w:sz w:val="24"/>
                <w:szCs w:val="24"/>
                <w:lang w:val="en-US"/>
              </w:rPr>
              <w:t>follow</w:t>
            </w:r>
            <w:r w:rsidR="00945050" w:rsidRPr="0037182A">
              <w:rPr>
                <w:rFonts w:ascii="Trebuchet MS" w:hAnsi="Trebuchet MS"/>
                <w:sz w:val="24"/>
                <w:szCs w:val="24"/>
                <w:lang w:val="en-US"/>
              </w:rPr>
              <w:t xml:space="preserve"> a logical time-sequence?</w:t>
            </w:r>
          </w:p>
        </w:tc>
        <w:tc>
          <w:tcPr>
            <w:tcW w:w="1282" w:type="dxa"/>
            <w:tcBorders>
              <w:bottom w:val="single" w:sz="4" w:space="0" w:color="auto"/>
            </w:tcBorders>
            <w:vAlign w:val="center"/>
          </w:tcPr>
          <w:p w14:paraId="5E77B997" w14:textId="77777777" w:rsidR="00945050" w:rsidRPr="0037182A" w:rsidRDefault="008E66AA"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3</w:t>
            </w:r>
          </w:p>
        </w:tc>
        <w:tc>
          <w:tcPr>
            <w:tcW w:w="1442" w:type="dxa"/>
            <w:tcBorders>
              <w:bottom w:val="single" w:sz="4" w:space="0" w:color="auto"/>
            </w:tcBorders>
            <w:vAlign w:val="center"/>
          </w:tcPr>
          <w:p w14:paraId="3217C4C0" w14:textId="77777777" w:rsidR="00945050" w:rsidRPr="0037182A" w:rsidRDefault="00945050" w:rsidP="0027076D">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r w:rsidR="00227137" w:rsidRPr="0037182A">
              <w:rPr>
                <w:rFonts w:ascii="Trebuchet MS" w:hAnsi="Trebuchet MS"/>
                <w:sz w:val="24"/>
                <w:szCs w:val="24"/>
                <w:lang w:val="en-US"/>
              </w:rPr>
              <w:t xml:space="preserve">AF </w:t>
            </w:r>
            <w:r w:rsidR="0035641F" w:rsidRPr="0037182A">
              <w:rPr>
                <w:rFonts w:ascii="Trebuchet MS" w:hAnsi="Trebuchet MS"/>
                <w:sz w:val="24"/>
                <w:szCs w:val="24"/>
                <w:lang w:val="en-US"/>
              </w:rPr>
              <w:t>2.</w:t>
            </w:r>
            <w:r w:rsidR="0027076D">
              <w:rPr>
                <w:rFonts w:ascii="Trebuchet MS" w:hAnsi="Trebuchet MS"/>
                <w:sz w:val="24"/>
                <w:szCs w:val="24"/>
                <w:lang w:val="en-US"/>
              </w:rPr>
              <w:t>3</w:t>
            </w:r>
          </w:p>
        </w:tc>
      </w:tr>
      <w:tr w:rsidR="00B35A07" w:rsidRPr="00297351" w14:paraId="0824BC09" w14:textId="77777777" w:rsidTr="00D4082B">
        <w:tc>
          <w:tcPr>
            <w:tcW w:w="817" w:type="dxa"/>
            <w:shd w:val="clear" w:color="auto" w:fill="C6D9F1" w:themeFill="text2" w:themeFillTint="33"/>
            <w:vAlign w:val="center"/>
          </w:tcPr>
          <w:p w14:paraId="423C24E8" w14:textId="77777777" w:rsidR="00125430" w:rsidRPr="0037182A" w:rsidRDefault="00B55527" w:rsidP="00FE5FBC">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t>7</w:t>
            </w:r>
          </w:p>
        </w:tc>
        <w:tc>
          <w:tcPr>
            <w:tcW w:w="9635" w:type="dxa"/>
            <w:gridSpan w:val="4"/>
            <w:shd w:val="clear" w:color="auto" w:fill="C6D9F1" w:themeFill="text2" w:themeFillTint="33"/>
            <w:vAlign w:val="center"/>
          </w:tcPr>
          <w:p w14:paraId="1860C30F" w14:textId="77777777" w:rsidR="00125430" w:rsidRPr="0037182A" w:rsidRDefault="00125430" w:rsidP="00125430">
            <w:pPr>
              <w:spacing w:before="120" w:after="120" w:line="276" w:lineRule="auto"/>
              <w:jc w:val="both"/>
              <w:rPr>
                <w:rFonts w:ascii="Trebuchet MS" w:hAnsi="Trebuchet MS"/>
                <w:b/>
                <w:sz w:val="24"/>
                <w:szCs w:val="24"/>
                <w:lang w:val="en-US"/>
              </w:rPr>
            </w:pPr>
            <w:r w:rsidRPr="0037182A">
              <w:rPr>
                <w:rFonts w:ascii="Trebuchet MS" w:hAnsi="Trebuchet MS"/>
                <w:b/>
                <w:sz w:val="24"/>
                <w:szCs w:val="24"/>
                <w:lang w:val="en-US"/>
              </w:rPr>
              <w:t>Is the communication / dissemination of project results clearly addressed? </w:t>
            </w:r>
          </w:p>
        </w:tc>
        <w:tc>
          <w:tcPr>
            <w:tcW w:w="1282" w:type="dxa"/>
            <w:shd w:val="clear" w:color="auto" w:fill="C6D9F1" w:themeFill="text2" w:themeFillTint="33"/>
            <w:vAlign w:val="center"/>
          </w:tcPr>
          <w:p w14:paraId="5327C3B4" w14:textId="77777777" w:rsidR="00125430" w:rsidRPr="0037182A" w:rsidRDefault="00125430" w:rsidP="00FE5FBC">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t>2 </w:t>
            </w:r>
          </w:p>
        </w:tc>
        <w:tc>
          <w:tcPr>
            <w:tcW w:w="1442" w:type="dxa"/>
            <w:shd w:val="clear" w:color="auto" w:fill="C6D9F1" w:themeFill="text2" w:themeFillTint="33"/>
            <w:vAlign w:val="center"/>
          </w:tcPr>
          <w:p w14:paraId="378BC581" w14:textId="77777777" w:rsidR="00125430" w:rsidRPr="0037182A" w:rsidRDefault="00125430" w:rsidP="00FE5FBC">
            <w:pPr>
              <w:spacing w:before="120" w:after="120" w:line="276" w:lineRule="auto"/>
              <w:jc w:val="center"/>
              <w:rPr>
                <w:rFonts w:ascii="Trebuchet MS" w:hAnsi="Trebuchet MS"/>
                <w:sz w:val="24"/>
                <w:szCs w:val="24"/>
                <w:lang w:val="en-US"/>
              </w:rPr>
            </w:pPr>
          </w:p>
        </w:tc>
      </w:tr>
      <w:tr w:rsidR="00B35A07" w:rsidRPr="00297351" w14:paraId="2C1F39D0" w14:textId="77777777" w:rsidTr="00DA2632">
        <w:tc>
          <w:tcPr>
            <w:tcW w:w="817" w:type="dxa"/>
            <w:vAlign w:val="center"/>
          </w:tcPr>
          <w:p w14:paraId="044E5467"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vAlign w:val="center"/>
          </w:tcPr>
          <w:p w14:paraId="4C08B08F"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vAlign w:val="center"/>
          </w:tcPr>
          <w:p w14:paraId="046A402F" w14:textId="77777777" w:rsidR="00945050" w:rsidRPr="0037182A" w:rsidRDefault="003E32F4"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w:t>
            </w:r>
            <w:r w:rsidR="001C39F7" w:rsidRPr="0037182A">
              <w:rPr>
                <w:rFonts w:ascii="Trebuchet MS" w:hAnsi="Trebuchet MS"/>
                <w:sz w:val="24"/>
                <w:szCs w:val="24"/>
                <w:lang w:val="en-US"/>
              </w:rPr>
              <w:t>2</w:t>
            </w:r>
            <w:r w:rsidR="00F76BD8">
              <w:rPr>
                <w:rFonts w:ascii="Trebuchet MS" w:hAnsi="Trebuchet MS"/>
                <w:sz w:val="24"/>
                <w:szCs w:val="24"/>
                <w:lang w:val="en-US"/>
              </w:rPr>
              <w:t>0</w:t>
            </w:r>
          </w:p>
        </w:tc>
        <w:tc>
          <w:tcPr>
            <w:tcW w:w="6375" w:type="dxa"/>
            <w:vAlign w:val="center"/>
          </w:tcPr>
          <w:p w14:paraId="7B2D0391" w14:textId="77777777" w:rsidR="00945050" w:rsidRPr="0037182A" w:rsidRDefault="00945050" w:rsidP="009B126D">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Are the proposed information and publicity activities sufficient in order to be able to achieve dissemination of project results and visibility among target groups?</w:t>
            </w:r>
          </w:p>
        </w:tc>
        <w:tc>
          <w:tcPr>
            <w:tcW w:w="1282" w:type="dxa"/>
            <w:vAlign w:val="center"/>
          </w:tcPr>
          <w:p w14:paraId="08EED03C"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1</w:t>
            </w:r>
          </w:p>
        </w:tc>
        <w:tc>
          <w:tcPr>
            <w:tcW w:w="1442" w:type="dxa"/>
            <w:vAlign w:val="center"/>
          </w:tcPr>
          <w:p w14:paraId="4CB73954" w14:textId="77777777" w:rsidR="00945050" w:rsidRPr="0037182A" w:rsidRDefault="00945050" w:rsidP="0027076D">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xml:space="preserve">AF </w:t>
            </w:r>
            <w:r w:rsidR="0035641F" w:rsidRPr="0037182A">
              <w:rPr>
                <w:rFonts w:ascii="Trebuchet MS" w:hAnsi="Trebuchet MS"/>
                <w:sz w:val="24"/>
                <w:szCs w:val="24"/>
                <w:lang w:val="en-US"/>
              </w:rPr>
              <w:t>2.</w:t>
            </w:r>
            <w:r w:rsidR="0027076D">
              <w:rPr>
                <w:rFonts w:ascii="Trebuchet MS" w:hAnsi="Trebuchet MS"/>
                <w:sz w:val="24"/>
                <w:szCs w:val="24"/>
                <w:lang w:val="en-US"/>
              </w:rPr>
              <w:t>3</w:t>
            </w:r>
            <w:r w:rsidR="0035641F" w:rsidRPr="0037182A">
              <w:rPr>
                <w:rFonts w:ascii="Trebuchet MS" w:hAnsi="Trebuchet MS"/>
                <w:sz w:val="24"/>
                <w:szCs w:val="24"/>
                <w:lang w:val="en-US"/>
              </w:rPr>
              <w:t>, 2.</w:t>
            </w:r>
            <w:r w:rsidR="0027076D">
              <w:rPr>
                <w:rFonts w:ascii="Trebuchet MS" w:hAnsi="Trebuchet MS"/>
                <w:sz w:val="24"/>
                <w:szCs w:val="24"/>
                <w:lang w:val="en-US"/>
              </w:rPr>
              <w:t>5</w:t>
            </w:r>
          </w:p>
        </w:tc>
      </w:tr>
      <w:tr w:rsidR="00B35A07" w:rsidRPr="00297351" w14:paraId="613CBAE0" w14:textId="77777777" w:rsidTr="00DA2632">
        <w:tc>
          <w:tcPr>
            <w:tcW w:w="817" w:type="dxa"/>
            <w:tcBorders>
              <w:bottom w:val="single" w:sz="4" w:space="0" w:color="auto"/>
            </w:tcBorders>
            <w:vAlign w:val="center"/>
          </w:tcPr>
          <w:p w14:paraId="44F9A26D"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tcBorders>
              <w:bottom w:val="single" w:sz="4" w:space="0" w:color="auto"/>
            </w:tcBorders>
            <w:vAlign w:val="center"/>
          </w:tcPr>
          <w:p w14:paraId="37D8FC7A"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tcBorders>
              <w:bottom w:val="single" w:sz="4" w:space="0" w:color="auto"/>
            </w:tcBorders>
            <w:vAlign w:val="center"/>
          </w:tcPr>
          <w:p w14:paraId="1A5A95BC" w14:textId="77777777" w:rsidR="00945050" w:rsidRPr="0037182A" w:rsidRDefault="003E32F4"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w:t>
            </w:r>
            <w:r w:rsidR="001C39F7" w:rsidRPr="0037182A">
              <w:rPr>
                <w:rFonts w:ascii="Trebuchet MS" w:hAnsi="Trebuchet MS"/>
                <w:sz w:val="24"/>
                <w:szCs w:val="24"/>
                <w:lang w:val="en-US"/>
              </w:rPr>
              <w:t>2</w:t>
            </w:r>
            <w:r w:rsidR="00F76BD8">
              <w:rPr>
                <w:rFonts w:ascii="Trebuchet MS" w:hAnsi="Trebuchet MS"/>
                <w:sz w:val="24"/>
                <w:szCs w:val="24"/>
                <w:lang w:val="en-US"/>
              </w:rPr>
              <w:t>1</w:t>
            </w:r>
          </w:p>
        </w:tc>
        <w:tc>
          <w:tcPr>
            <w:tcW w:w="6375" w:type="dxa"/>
            <w:tcBorders>
              <w:bottom w:val="single" w:sz="4" w:space="0" w:color="auto"/>
            </w:tcBorders>
            <w:vAlign w:val="center"/>
          </w:tcPr>
          <w:p w14:paraId="202F16BB" w14:textId="77777777" w:rsidR="00945050" w:rsidRPr="0037182A" w:rsidRDefault="00945050" w:rsidP="009B126D">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Are all the proposed information and publicity activities necessary? Are the proposed information and publicity activities proportional with project activities as a </w:t>
            </w:r>
            <w:r w:rsidR="00B90F09" w:rsidRPr="0037182A">
              <w:rPr>
                <w:rFonts w:ascii="Trebuchet MS" w:hAnsi="Trebuchet MS"/>
                <w:sz w:val="24"/>
                <w:szCs w:val="24"/>
                <w:lang w:val="en-US"/>
              </w:rPr>
              <w:t>w</w:t>
            </w:r>
            <w:r w:rsidRPr="0037182A">
              <w:rPr>
                <w:rFonts w:ascii="Trebuchet MS" w:hAnsi="Trebuchet MS"/>
                <w:sz w:val="24"/>
                <w:szCs w:val="24"/>
                <w:lang w:val="en-US"/>
              </w:rPr>
              <w:t>hole?</w:t>
            </w:r>
          </w:p>
        </w:tc>
        <w:tc>
          <w:tcPr>
            <w:tcW w:w="1282" w:type="dxa"/>
            <w:tcBorders>
              <w:bottom w:val="single" w:sz="4" w:space="0" w:color="auto"/>
            </w:tcBorders>
            <w:vAlign w:val="center"/>
          </w:tcPr>
          <w:p w14:paraId="4987B7B5"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1</w:t>
            </w:r>
          </w:p>
        </w:tc>
        <w:tc>
          <w:tcPr>
            <w:tcW w:w="1442" w:type="dxa"/>
            <w:tcBorders>
              <w:bottom w:val="single" w:sz="4" w:space="0" w:color="auto"/>
            </w:tcBorders>
            <w:vAlign w:val="center"/>
          </w:tcPr>
          <w:p w14:paraId="769F884C" w14:textId="77777777" w:rsidR="00945050" w:rsidRPr="0037182A" w:rsidRDefault="00945050" w:rsidP="0027076D">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xml:space="preserve"> AF </w:t>
            </w:r>
            <w:r w:rsidR="00DF0C09" w:rsidRPr="0037182A">
              <w:rPr>
                <w:rFonts w:ascii="Trebuchet MS" w:hAnsi="Trebuchet MS"/>
                <w:sz w:val="24"/>
                <w:szCs w:val="24"/>
                <w:lang w:val="en-US"/>
              </w:rPr>
              <w:t>2.</w:t>
            </w:r>
            <w:r w:rsidR="0027076D">
              <w:rPr>
                <w:rFonts w:ascii="Trebuchet MS" w:hAnsi="Trebuchet MS"/>
                <w:sz w:val="24"/>
                <w:szCs w:val="24"/>
                <w:lang w:val="en-US"/>
              </w:rPr>
              <w:t>3</w:t>
            </w:r>
            <w:r w:rsidR="00DF0C09" w:rsidRPr="0037182A">
              <w:rPr>
                <w:rFonts w:ascii="Trebuchet MS" w:hAnsi="Trebuchet MS"/>
                <w:sz w:val="24"/>
                <w:szCs w:val="24"/>
                <w:lang w:val="en-US"/>
              </w:rPr>
              <w:t>, 2.</w:t>
            </w:r>
            <w:r w:rsidR="0027076D">
              <w:rPr>
                <w:rFonts w:ascii="Trebuchet MS" w:hAnsi="Trebuchet MS"/>
                <w:sz w:val="24"/>
                <w:szCs w:val="24"/>
                <w:lang w:val="en-US"/>
              </w:rPr>
              <w:t>5</w:t>
            </w:r>
          </w:p>
        </w:tc>
      </w:tr>
      <w:tr w:rsidR="00B35A07" w:rsidRPr="00297351" w14:paraId="7C0B2B3A" w14:textId="77777777" w:rsidTr="00D4082B">
        <w:tc>
          <w:tcPr>
            <w:tcW w:w="817" w:type="dxa"/>
            <w:shd w:val="clear" w:color="auto" w:fill="C6D9F1" w:themeFill="text2" w:themeFillTint="33"/>
            <w:vAlign w:val="center"/>
          </w:tcPr>
          <w:p w14:paraId="71DA1989" w14:textId="77777777" w:rsidR="000E16E8" w:rsidRPr="0037182A" w:rsidRDefault="00B55527" w:rsidP="003E32F4">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t>8</w:t>
            </w:r>
          </w:p>
        </w:tc>
        <w:tc>
          <w:tcPr>
            <w:tcW w:w="9635" w:type="dxa"/>
            <w:gridSpan w:val="4"/>
            <w:shd w:val="clear" w:color="auto" w:fill="C6D9F1" w:themeFill="text2" w:themeFillTint="33"/>
            <w:vAlign w:val="center"/>
          </w:tcPr>
          <w:p w14:paraId="571287C4" w14:textId="77777777" w:rsidR="000E16E8" w:rsidRPr="0037182A" w:rsidRDefault="000E16E8" w:rsidP="00306951">
            <w:pPr>
              <w:spacing w:before="120" w:after="120" w:line="276" w:lineRule="auto"/>
              <w:jc w:val="both"/>
              <w:rPr>
                <w:rFonts w:ascii="Trebuchet MS" w:hAnsi="Trebuchet MS"/>
                <w:b/>
                <w:sz w:val="24"/>
                <w:szCs w:val="24"/>
                <w:lang w:val="en-US"/>
              </w:rPr>
            </w:pPr>
            <w:r w:rsidRPr="0037182A">
              <w:rPr>
                <w:rFonts w:ascii="Trebuchet MS" w:hAnsi="Trebuchet MS"/>
                <w:b/>
                <w:sz w:val="24"/>
                <w:szCs w:val="24"/>
                <w:lang w:val="en-US"/>
              </w:rPr>
              <w:t>Are project deliverables clearly defined and are the assumptions on their use realistic? </w:t>
            </w:r>
          </w:p>
        </w:tc>
        <w:tc>
          <w:tcPr>
            <w:tcW w:w="1282" w:type="dxa"/>
            <w:shd w:val="clear" w:color="auto" w:fill="C6D9F1" w:themeFill="text2" w:themeFillTint="33"/>
            <w:vAlign w:val="center"/>
          </w:tcPr>
          <w:p w14:paraId="7CEF52BA" w14:textId="77777777" w:rsidR="000E16E8" w:rsidRPr="0037182A" w:rsidRDefault="00503F99" w:rsidP="00CA2349">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t> 1</w:t>
            </w:r>
            <w:r w:rsidR="006E2B4E">
              <w:rPr>
                <w:rFonts w:ascii="Trebuchet MS" w:hAnsi="Trebuchet MS"/>
                <w:b/>
                <w:sz w:val="24"/>
                <w:szCs w:val="24"/>
                <w:lang w:val="en-US"/>
              </w:rPr>
              <w:t>1</w:t>
            </w:r>
          </w:p>
        </w:tc>
        <w:tc>
          <w:tcPr>
            <w:tcW w:w="1442" w:type="dxa"/>
            <w:shd w:val="clear" w:color="auto" w:fill="C6D9F1" w:themeFill="text2" w:themeFillTint="33"/>
            <w:vAlign w:val="center"/>
          </w:tcPr>
          <w:p w14:paraId="04459253" w14:textId="77777777" w:rsidR="000E16E8" w:rsidRPr="0037182A" w:rsidRDefault="000E16E8" w:rsidP="00530243">
            <w:pPr>
              <w:spacing w:before="120" w:after="120" w:line="276" w:lineRule="auto"/>
              <w:jc w:val="center"/>
              <w:rPr>
                <w:rFonts w:ascii="Trebuchet MS" w:hAnsi="Trebuchet MS"/>
                <w:sz w:val="24"/>
                <w:szCs w:val="24"/>
                <w:lang w:val="en-US"/>
              </w:rPr>
            </w:pPr>
          </w:p>
        </w:tc>
      </w:tr>
      <w:tr w:rsidR="00B35A07" w:rsidRPr="00297351" w14:paraId="424682E3" w14:textId="77777777" w:rsidTr="00DA2632">
        <w:tc>
          <w:tcPr>
            <w:tcW w:w="817" w:type="dxa"/>
            <w:vAlign w:val="center"/>
          </w:tcPr>
          <w:p w14:paraId="53864F4C"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vAlign w:val="center"/>
          </w:tcPr>
          <w:p w14:paraId="629D00EE"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vAlign w:val="center"/>
          </w:tcPr>
          <w:p w14:paraId="3C39A100" w14:textId="77777777" w:rsidR="00945050" w:rsidRPr="0037182A" w:rsidRDefault="003E32F4"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w:t>
            </w:r>
            <w:r w:rsidR="001C39F7" w:rsidRPr="0037182A">
              <w:rPr>
                <w:rFonts w:ascii="Trebuchet MS" w:hAnsi="Trebuchet MS"/>
                <w:sz w:val="24"/>
                <w:szCs w:val="24"/>
                <w:lang w:val="en-US"/>
              </w:rPr>
              <w:t>2</w:t>
            </w:r>
            <w:r w:rsidR="00F76BD8">
              <w:rPr>
                <w:rFonts w:ascii="Trebuchet MS" w:hAnsi="Trebuchet MS"/>
                <w:sz w:val="24"/>
                <w:szCs w:val="24"/>
                <w:lang w:val="en-US"/>
              </w:rPr>
              <w:t>2</w:t>
            </w:r>
          </w:p>
        </w:tc>
        <w:tc>
          <w:tcPr>
            <w:tcW w:w="6375" w:type="dxa"/>
            <w:vAlign w:val="center"/>
          </w:tcPr>
          <w:p w14:paraId="09E23E1E" w14:textId="77777777" w:rsidR="00945050" w:rsidRPr="0037182A" w:rsidRDefault="00945050" w:rsidP="0037182A">
            <w:pPr>
              <w:spacing w:before="120" w:after="120"/>
              <w:jc w:val="both"/>
              <w:rPr>
                <w:rFonts w:ascii="Trebuchet MS" w:hAnsi="Trebuchet MS"/>
                <w:sz w:val="24"/>
                <w:szCs w:val="24"/>
                <w:lang w:val="en-US"/>
              </w:rPr>
            </w:pPr>
            <w:r w:rsidRPr="0037182A">
              <w:rPr>
                <w:rFonts w:ascii="Trebuchet MS" w:hAnsi="Trebuchet MS"/>
                <w:sz w:val="24"/>
                <w:szCs w:val="24"/>
                <w:lang w:val="en-US"/>
              </w:rPr>
              <w:t xml:space="preserve">Are the </w:t>
            </w:r>
            <w:r w:rsidR="00FF731A">
              <w:rPr>
                <w:rFonts w:ascii="Trebuchet MS" w:hAnsi="Trebuchet MS"/>
                <w:sz w:val="24"/>
                <w:szCs w:val="24"/>
                <w:lang w:val="en-US"/>
              </w:rPr>
              <w:t xml:space="preserve">project </w:t>
            </w:r>
            <w:r w:rsidRPr="0037182A">
              <w:rPr>
                <w:rFonts w:ascii="Trebuchet MS" w:hAnsi="Trebuchet MS"/>
                <w:sz w:val="24"/>
                <w:szCs w:val="24"/>
                <w:lang w:val="en-US"/>
              </w:rPr>
              <w:t xml:space="preserve">results realistic? </w:t>
            </w:r>
          </w:p>
        </w:tc>
        <w:tc>
          <w:tcPr>
            <w:tcW w:w="1282" w:type="dxa"/>
            <w:vAlign w:val="center"/>
          </w:tcPr>
          <w:p w14:paraId="4775B274" w14:textId="77777777" w:rsidR="00945050" w:rsidRPr="0037182A" w:rsidRDefault="00503F99"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4</w:t>
            </w:r>
          </w:p>
        </w:tc>
        <w:tc>
          <w:tcPr>
            <w:tcW w:w="1442" w:type="dxa"/>
            <w:vAlign w:val="center"/>
          </w:tcPr>
          <w:p w14:paraId="094BF6C4" w14:textId="77777777" w:rsidR="00945050" w:rsidRPr="0037182A" w:rsidRDefault="00945050" w:rsidP="00FF731A">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r w:rsidR="00227137" w:rsidRPr="0037182A">
              <w:rPr>
                <w:rFonts w:ascii="Trebuchet MS" w:hAnsi="Trebuchet MS"/>
                <w:sz w:val="24"/>
                <w:szCs w:val="24"/>
                <w:lang w:val="en-US"/>
              </w:rPr>
              <w:t xml:space="preserve">AF </w:t>
            </w:r>
            <w:r w:rsidR="00DF0C09" w:rsidRPr="0037182A">
              <w:rPr>
                <w:rFonts w:ascii="Trebuchet MS" w:hAnsi="Trebuchet MS"/>
                <w:sz w:val="24"/>
                <w:szCs w:val="24"/>
                <w:lang w:val="en-US"/>
              </w:rPr>
              <w:t>2.2, 2.3</w:t>
            </w:r>
          </w:p>
        </w:tc>
      </w:tr>
      <w:tr w:rsidR="00B35A07" w:rsidRPr="00297351" w14:paraId="7B5E41FD" w14:textId="77777777" w:rsidTr="00DA2632">
        <w:tc>
          <w:tcPr>
            <w:tcW w:w="817" w:type="dxa"/>
            <w:vAlign w:val="center"/>
          </w:tcPr>
          <w:p w14:paraId="26181575"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vAlign w:val="center"/>
          </w:tcPr>
          <w:p w14:paraId="04FBFEED"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vAlign w:val="center"/>
          </w:tcPr>
          <w:p w14:paraId="526F8045" w14:textId="77777777" w:rsidR="00945050" w:rsidRPr="0037182A" w:rsidRDefault="00EE289C"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w:t>
            </w:r>
            <w:r w:rsidR="001C39F7" w:rsidRPr="0037182A">
              <w:rPr>
                <w:rFonts w:ascii="Trebuchet MS" w:hAnsi="Trebuchet MS"/>
                <w:sz w:val="24"/>
                <w:szCs w:val="24"/>
                <w:lang w:val="en-US"/>
              </w:rPr>
              <w:t>2</w:t>
            </w:r>
            <w:r w:rsidR="00F76BD8">
              <w:rPr>
                <w:rFonts w:ascii="Trebuchet MS" w:hAnsi="Trebuchet MS"/>
                <w:sz w:val="24"/>
                <w:szCs w:val="24"/>
                <w:lang w:val="en-US"/>
              </w:rPr>
              <w:t>3</w:t>
            </w:r>
          </w:p>
        </w:tc>
        <w:tc>
          <w:tcPr>
            <w:tcW w:w="6375" w:type="dxa"/>
            <w:vAlign w:val="center"/>
          </w:tcPr>
          <w:p w14:paraId="1A98BD6C"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Are the target groups clear and correctly correlated with the proposed activities?</w:t>
            </w:r>
          </w:p>
        </w:tc>
        <w:tc>
          <w:tcPr>
            <w:tcW w:w="1282" w:type="dxa"/>
            <w:vAlign w:val="center"/>
          </w:tcPr>
          <w:p w14:paraId="70A7905A" w14:textId="77777777" w:rsidR="00945050" w:rsidRPr="0037182A" w:rsidRDefault="00306951"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2</w:t>
            </w:r>
          </w:p>
        </w:tc>
        <w:tc>
          <w:tcPr>
            <w:tcW w:w="1442" w:type="dxa"/>
            <w:vAlign w:val="center"/>
          </w:tcPr>
          <w:p w14:paraId="6759CEC5" w14:textId="77777777" w:rsidR="00945050" w:rsidRPr="0037182A" w:rsidRDefault="00227137" w:rsidP="00FF731A">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xml:space="preserve">AF </w:t>
            </w:r>
            <w:r w:rsidR="00DF0C09" w:rsidRPr="0037182A">
              <w:rPr>
                <w:rFonts w:ascii="Trebuchet MS" w:hAnsi="Trebuchet MS"/>
                <w:sz w:val="24"/>
                <w:szCs w:val="24"/>
                <w:lang w:val="en-US"/>
              </w:rPr>
              <w:t>2.</w:t>
            </w:r>
            <w:r w:rsidR="00FF731A">
              <w:rPr>
                <w:rFonts w:ascii="Trebuchet MS" w:hAnsi="Trebuchet MS"/>
                <w:sz w:val="24"/>
                <w:szCs w:val="24"/>
                <w:lang w:val="en-US"/>
              </w:rPr>
              <w:t>3</w:t>
            </w:r>
            <w:r w:rsidR="00DF0C09" w:rsidRPr="0037182A">
              <w:rPr>
                <w:rFonts w:ascii="Trebuchet MS" w:hAnsi="Trebuchet MS"/>
                <w:sz w:val="24"/>
                <w:szCs w:val="24"/>
                <w:lang w:val="en-US"/>
              </w:rPr>
              <w:t>, 2.</w:t>
            </w:r>
            <w:r w:rsidR="00F304D6">
              <w:rPr>
                <w:rFonts w:ascii="Trebuchet MS" w:hAnsi="Trebuchet MS"/>
                <w:sz w:val="24"/>
                <w:szCs w:val="24"/>
                <w:lang w:val="en-US"/>
              </w:rPr>
              <w:t>5</w:t>
            </w:r>
          </w:p>
        </w:tc>
      </w:tr>
      <w:tr w:rsidR="00B35A07" w:rsidRPr="00297351" w14:paraId="40D4483D" w14:textId="77777777" w:rsidTr="00DA2632">
        <w:tc>
          <w:tcPr>
            <w:tcW w:w="817" w:type="dxa"/>
            <w:vAlign w:val="center"/>
          </w:tcPr>
          <w:p w14:paraId="6A1692B9"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vAlign w:val="center"/>
          </w:tcPr>
          <w:p w14:paraId="7F07C14F"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vAlign w:val="center"/>
          </w:tcPr>
          <w:p w14:paraId="678FE86F" w14:textId="77777777" w:rsidR="00945050" w:rsidRPr="0037182A" w:rsidRDefault="003E32F4"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w:t>
            </w:r>
            <w:r w:rsidR="00782CB5" w:rsidRPr="0037182A">
              <w:rPr>
                <w:rFonts w:ascii="Trebuchet MS" w:hAnsi="Trebuchet MS"/>
                <w:sz w:val="24"/>
                <w:szCs w:val="24"/>
                <w:lang w:val="en-US"/>
              </w:rPr>
              <w:t>2</w:t>
            </w:r>
            <w:r w:rsidR="00F76BD8">
              <w:rPr>
                <w:rFonts w:ascii="Trebuchet MS" w:hAnsi="Trebuchet MS"/>
                <w:sz w:val="24"/>
                <w:szCs w:val="24"/>
                <w:lang w:val="en-US"/>
              </w:rPr>
              <w:t>4</w:t>
            </w:r>
          </w:p>
        </w:tc>
        <w:tc>
          <w:tcPr>
            <w:tcW w:w="6375" w:type="dxa"/>
            <w:vAlign w:val="center"/>
          </w:tcPr>
          <w:p w14:paraId="16D4EA88"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Are target groups needs properly tackled by the project?</w:t>
            </w:r>
          </w:p>
        </w:tc>
        <w:tc>
          <w:tcPr>
            <w:tcW w:w="1282" w:type="dxa"/>
            <w:vAlign w:val="center"/>
          </w:tcPr>
          <w:p w14:paraId="01360EB8" w14:textId="5C4F2877" w:rsidR="00945050" w:rsidRPr="0037182A" w:rsidRDefault="00530335" w:rsidP="00FE5FBC">
            <w:pPr>
              <w:spacing w:before="120" w:after="120" w:line="276" w:lineRule="auto"/>
              <w:jc w:val="center"/>
              <w:rPr>
                <w:rFonts w:ascii="Trebuchet MS" w:hAnsi="Trebuchet MS"/>
                <w:sz w:val="24"/>
                <w:szCs w:val="24"/>
                <w:lang w:val="en-US"/>
              </w:rPr>
            </w:pPr>
            <w:r>
              <w:rPr>
                <w:rFonts w:ascii="Trebuchet MS" w:hAnsi="Trebuchet MS"/>
                <w:sz w:val="24"/>
                <w:szCs w:val="24"/>
                <w:lang w:val="en-US"/>
              </w:rPr>
              <w:t>3</w:t>
            </w:r>
          </w:p>
        </w:tc>
        <w:tc>
          <w:tcPr>
            <w:tcW w:w="1442" w:type="dxa"/>
            <w:vAlign w:val="center"/>
          </w:tcPr>
          <w:p w14:paraId="11DF5BE0" w14:textId="77777777" w:rsidR="00945050" w:rsidRPr="0037182A" w:rsidRDefault="00945050" w:rsidP="00F304D6">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r w:rsidR="00227137" w:rsidRPr="0037182A">
              <w:rPr>
                <w:rFonts w:ascii="Trebuchet MS" w:hAnsi="Trebuchet MS"/>
                <w:sz w:val="24"/>
                <w:szCs w:val="24"/>
                <w:lang w:val="en-US"/>
              </w:rPr>
              <w:t xml:space="preserve">AF </w:t>
            </w:r>
            <w:r w:rsidR="00DF0C09" w:rsidRPr="0037182A">
              <w:rPr>
                <w:rFonts w:ascii="Trebuchet MS" w:hAnsi="Trebuchet MS"/>
                <w:sz w:val="24"/>
                <w:szCs w:val="24"/>
                <w:lang w:val="en-US"/>
              </w:rPr>
              <w:t>2.</w:t>
            </w:r>
            <w:r w:rsidR="00F304D6">
              <w:rPr>
                <w:rFonts w:ascii="Trebuchet MS" w:hAnsi="Trebuchet MS"/>
                <w:sz w:val="24"/>
                <w:szCs w:val="24"/>
                <w:lang w:val="en-US"/>
              </w:rPr>
              <w:t>3</w:t>
            </w:r>
            <w:r w:rsidR="00DF0C09" w:rsidRPr="0037182A">
              <w:rPr>
                <w:rFonts w:ascii="Trebuchet MS" w:hAnsi="Trebuchet MS"/>
                <w:sz w:val="24"/>
                <w:szCs w:val="24"/>
                <w:lang w:val="en-US"/>
              </w:rPr>
              <w:t>, 2.</w:t>
            </w:r>
            <w:r w:rsidR="00F304D6">
              <w:rPr>
                <w:rFonts w:ascii="Trebuchet MS" w:hAnsi="Trebuchet MS"/>
                <w:sz w:val="24"/>
                <w:szCs w:val="24"/>
                <w:lang w:val="en-US"/>
              </w:rPr>
              <w:t>5</w:t>
            </w:r>
            <w:r w:rsidR="00227137" w:rsidRPr="0037182A">
              <w:rPr>
                <w:rFonts w:ascii="Trebuchet MS" w:hAnsi="Trebuchet MS"/>
                <w:sz w:val="24"/>
                <w:szCs w:val="24"/>
                <w:lang w:val="en-US"/>
              </w:rPr>
              <w:t xml:space="preserve"> </w:t>
            </w:r>
          </w:p>
        </w:tc>
      </w:tr>
      <w:tr w:rsidR="00B35A07" w:rsidRPr="00297351" w14:paraId="3A9988DD" w14:textId="77777777" w:rsidTr="00DA2632">
        <w:tc>
          <w:tcPr>
            <w:tcW w:w="817" w:type="dxa"/>
            <w:tcBorders>
              <w:bottom w:val="single" w:sz="4" w:space="0" w:color="auto"/>
            </w:tcBorders>
            <w:vAlign w:val="center"/>
          </w:tcPr>
          <w:p w14:paraId="2AE4236A"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tcBorders>
              <w:bottom w:val="single" w:sz="4" w:space="0" w:color="auto"/>
            </w:tcBorders>
            <w:vAlign w:val="center"/>
          </w:tcPr>
          <w:p w14:paraId="0D2F742D"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w:t>
            </w:r>
          </w:p>
        </w:tc>
        <w:tc>
          <w:tcPr>
            <w:tcW w:w="1559" w:type="dxa"/>
            <w:gridSpan w:val="2"/>
            <w:tcBorders>
              <w:bottom w:val="single" w:sz="4" w:space="0" w:color="auto"/>
            </w:tcBorders>
            <w:vAlign w:val="center"/>
          </w:tcPr>
          <w:p w14:paraId="70888D94" w14:textId="77777777" w:rsidR="00945050" w:rsidRPr="0037182A" w:rsidRDefault="003E32F4"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w:t>
            </w:r>
            <w:r w:rsidR="00782CB5" w:rsidRPr="0037182A">
              <w:rPr>
                <w:rFonts w:ascii="Trebuchet MS" w:hAnsi="Trebuchet MS"/>
                <w:sz w:val="24"/>
                <w:szCs w:val="24"/>
                <w:lang w:val="en-US"/>
              </w:rPr>
              <w:t>2</w:t>
            </w:r>
            <w:r w:rsidR="00F76BD8">
              <w:rPr>
                <w:rFonts w:ascii="Trebuchet MS" w:hAnsi="Trebuchet MS"/>
                <w:sz w:val="24"/>
                <w:szCs w:val="24"/>
                <w:lang w:val="en-US"/>
              </w:rPr>
              <w:t>5</w:t>
            </w:r>
          </w:p>
        </w:tc>
        <w:tc>
          <w:tcPr>
            <w:tcW w:w="6375" w:type="dxa"/>
            <w:tcBorders>
              <w:bottom w:val="single" w:sz="4" w:space="0" w:color="auto"/>
            </w:tcBorders>
            <w:vAlign w:val="center"/>
          </w:tcPr>
          <w:p w14:paraId="41AC5F8D"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Do the beneficiaries have a clear and feasible plan for the sustainability of project results and the capacity to implement it?</w:t>
            </w:r>
          </w:p>
          <w:p w14:paraId="0CDA7693" w14:textId="6D548C2F" w:rsidR="00945050" w:rsidRPr="0037182A" w:rsidRDefault="00EE097B" w:rsidP="003D10B7">
            <w:pPr>
              <w:pStyle w:val="ListParagraph"/>
              <w:numPr>
                <w:ilvl w:val="0"/>
                <w:numId w:val="1"/>
              </w:numPr>
              <w:spacing w:before="120" w:after="120" w:line="276" w:lineRule="auto"/>
              <w:jc w:val="both"/>
              <w:rPr>
                <w:rFonts w:ascii="Trebuchet MS" w:hAnsi="Trebuchet MS"/>
                <w:sz w:val="24"/>
                <w:szCs w:val="24"/>
                <w:lang w:val="en-US"/>
              </w:rPr>
            </w:pPr>
            <w:del w:id="0" w:author="Bogdan Musat" w:date="2016-03-09T09:14:00Z">
              <w:r w:rsidDel="00EE097B">
                <w:rPr>
                  <w:rFonts w:ascii="Trebuchet MS" w:hAnsi="Trebuchet MS"/>
                  <w:sz w:val="24"/>
                  <w:szCs w:val="24"/>
                  <w:lang w:val="en-US"/>
                </w:rPr>
                <w:delText>4</w:delText>
              </w:r>
              <w:r w:rsidR="00945050" w:rsidRPr="0037182A" w:rsidDel="00EE097B">
                <w:rPr>
                  <w:rFonts w:ascii="Trebuchet MS" w:hAnsi="Trebuchet MS"/>
                  <w:sz w:val="24"/>
                  <w:szCs w:val="24"/>
                  <w:lang w:val="en-US"/>
                </w:rPr>
                <w:delText xml:space="preserve"> </w:delText>
              </w:r>
            </w:del>
            <w:ins w:id="1" w:author="Bogdan Musat" w:date="2016-03-09T09:14:00Z">
              <w:r>
                <w:rPr>
                  <w:rFonts w:ascii="Trebuchet MS" w:hAnsi="Trebuchet MS"/>
                  <w:sz w:val="24"/>
                  <w:szCs w:val="24"/>
                  <w:lang w:val="en-US"/>
                </w:rPr>
                <w:t>2</w:t>
              </w:r>
              <w:r w:rsidRPr="0037182A">
                <w:rPr>
                  <w:rFonts w:ascii="Trebuchet MS" w:hAnsi="Trebuchet MS"/>
                  <w:sz w:val="24"/>
                  <w:szCs w:val="24"/>
                  <w:lang w:val="en-US"/>
                </w:rPr>
                <w:t xml:space="preserve"> </w:t>
              </w:r>
            </w:ins>
            <w:r w:rsidR="00945050" w:rsidRPr="0037182A">
              <w:rPr>
                <w:rFonts w:ascii="Trebuchet MS" w:hAnsi="Trebuchet MS"/>
                <w:sz w:val="24"/>
                <w:szCs w:val="24"/>
                <w:lang w:val="en-US"/>
              </w:rPr>
              <w:t>point</w:t>
            </w:r>
            <w:r w:rsidR="00A240B3" w:rsidRPr="0037182A">
              <w:rPr>
                <w:rFonts w:ascii="Trebuchet MS" w:hAnsi="Trebuchet MS"/>
                <w:sz w:val="24"/>
                <w:szCs w:val="24"/>
                <w:lang w:val="en-US"/>
              </w:rPr>
              <w:t>s</w:t>
            </w:r>
            <w:r w:rsidR="00945050" w:rsidRPr="0037182A">
              <w:rPr>
                <w:rFonts w:ascii="Trebuchet MS" w:hAnsi="Trebuchet MS"/>
                <w:sz w:val="24"/>
                <w:szCs w:val="24"/>
                <w:lang w:val="en-US"/>
              </w:rPr>
              <w:t xml:space="preserve"> in case the continuation of some project activities is well described and feasible</w:t>
            </w:r>
          </w:p>
          <w:p w14:paraId="34038A6B" w14:textId="77777777" w:rsidR="00945050" w:rsidRPr="0037182A" w:rsidRDefault="00945050" w:rsidP="009A39C8">
            <w:pPr>
              <w:pStyle w:val="ListParagraph"/>
              <w:numPr>
                <w:ilvl w:val="0"/>
                <w:numId w:val="1"/>
              </w:num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lastRenderedPageBreak/>
              <w:t xml:space="preserve">0 points in case no project activity will be continued after the EU financing will cease </w:t>
            </w:r>
            <w:r w:rsidRPr="0037182A">
              <w:rPr>
                <w:rFonts w:ascii="Trebuchet MS" w:hAnsi="Trebuchet MS"/>
                <w:b/>
                <w:sz w:val="24"/>
                <w:szCs w:val="24"/>
                <w:lang w:val="en-US"/>
              </w:rPr>
              <w:t>(Project is proposed for rejection)</w:t>
            </w:r>
          </w:p>
        </w:tc>
        <w:tc>
          <w:tcPr>
            <w:tcW w:w="1282" w:type="dxa"/>
            <w:tcBorders>
              <w:bottom w:val="single" w:sz="4" w:space="0" w:color="auto"/>
            </w:tcBorders>
            <w:vAlign w:val="center"/>
          </w:tcPr>
          <w:p w14:paraId="06E1FA60" w14:textId="3A50EFDA" w:rsidR="00945050" w:rsidRPr="0037182A" w:rsidRDefault="00EE097B" w:rsidP="00FE5FBC">
            <w:pPr>
              <w:spacing w:before="120" w:after="120" w:line="276" w:lineRule="auto"/>
              <w:jc w:val="center"/>
              <w:rPr>
                <w:rFonts w:ascii="Trebuchet MS" w:hAnsi="Trebuchet MS"/>
                <w:sz w:val="24"/>
                <w:szCs w:val="24"/>
                <w:lang w:val="en-US"/>
              </w:rPr>
            </w:pPr>
            <w:del w:id="2" w:author="Bogdan Musat" w:date="2016-03-09T09:14:00Z">
              <w:r w:rsidDel="00EE097B">
                <w:rPr>
                  <w:rFonts w:ascii="Trebuchet MS" w:hAnsi="Trebuchet MS"/>
                  <w:sz w:val="24"/>
                  <w:szCs w:val="24"/>
                  <w:lang w:val="en-US"/>
                </w:rPr>
                <w:lastRenderedPageBreak/>
                <w:delText>4</w:delText>
              </w:r>
            </w:del>
            <w:ins w:id="3" w:author="Bogdan Musat" w:date="2016-03-09T09:14:00Z">
              <w:r>
                <w:rPr>
                  <w:rFonts w:ascii="Trebuchet MS" w:hAnsi="Trebuchet MS"/>
                  <w:sz w:val="24"/>
                  <w:szCs w:val="24"/>
                  <w:lang w:val="en-US"/>
                </w:rPr>
                <w:t>2</w:t>
              </w:r>
            </w:ins>
            <w:bookmarkStart w:id="4" w:name="_GoBack"/>
            <w:bookmarkEnd w:id="4"/>
          </w:p>
        </w:tc>
        <w:tc>
          <w:tcPr>
            <w:tcW w:w="1442" w:type="dxa"/>
            <w:tcBorders>
              <w:bottom w:val="single" w:sz="4" w:space="0" w:color="auto"/>
            </w:tcBorders>
            <w:vAlign w:val="center"/>
          </w:tcPr>
          <w:p w14:paraId="264EDDA3" w14:textId="77777777" w:rsidR="00945050" w:rsidRPr="0037182A" w:rsidRDefault="00227137" w:rsidP="00E51483">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AF</w:t>
            </w:r>
            <w:r w:rsidR="00945050" w:rsidRPr="0037182A">
              <w:rPr>
                <w:rFonts w:ascii="Trebuchet MS" w:hAnsi="Trebuchet MS"/>
                <w:sz w:val="24"/>
                <w:szCs w:val="24"/>
                <w:lang w:val="en-US"/>
              </w:rPr>
              <w:t> </w:t>
            </w:r>
            <w:r w:rsidR="00DF0C09" w:rsidRPr="0037182A">
              <w:rPr>
                <w:rFonts w:ascii="Trebuchet MS" w:hAnsi="Trebuchet MS"/>
                <w:sz w:val="24"/>
                <w:szCs w:val="24"/>
                <w:lang w:val="en-US"/>
              </w:rPr>
              <w:t>4</w:t>
            </w:r>
          </w:p>
        </w:tc>
      </w:tr>
      <w:tr w:rsidR="00B35A07" w:rsidRPr="00297351" w14:paraId="1D17C8B5" w14:textId="77777777" w:rsidTr="00D4082B">
        <w:tc>
          <w:tcPr>
            <w:tcW w:w="10452" w:type="dxa"/>
            <w:gridSpan w:val="5"/>
            <w:tcBorders>
              <w:bottom w:val="single" w:sz="4" w:space="0" w:color="auto"/>
            </w:tcBorders>
            <w:shd w:val="clear" w:color="auto" w:fill="548DD4" w:themeFill="text2" w:themeFillTint="99"/>
          </w:tcPr>
          <w:p w14:paraId="2F24472D" w14:textId="77777777" w:rsidR="00306951" w:rsidRPr="0037182A" w:rsidRDefault="00306951" w:rsidP="00FE5FBC">
            <w:pPr>
              <w:spacing w:before="120" w:after="120" w:line="276" w:lineRule="auto"/>
              <w:rPr>
                <w:rFonts w:ascii="Trebuchet MS" w:hAnsi="Trebuchet MS"/>
                <w:sz w:val="24"/>
                <w:szCs w:val="24"/>
                <w:lang w:val="en-US"/>
              </w:rPr>
            </w:pPr>
            <w:r w:rsidRPr="0037182A">
              <w:rPr>
                <w:rFonts w:ascii="Trebuchet MS" w:hAnsi="Trebuchet MS"/>
                <w:b/>
                <w:bCs/>
                <w:sz w:val="24"/>
                <w:szCs w:val="24"/>
                <w:lang w:val="en-US"/>
              </w:rPr>
              <w:lastRenderedPageBreak/>
              <w:t>Value for money</w:t>
            </w:r>
          </w:p>
        </w:tc>
        <w:tc>
          <w:tcPr>
            <w:tcW w:w="1282" w:type="dxa"/>
            <w:tcBorders>
              <w:bottom w:val="single" w:sz="4" w:space="0" w:color="auto"/>
            </w:tcBorders>
            <w:shd w:val="clear" w:color="auto" w:fill="548DD4" w:themeFill="text2" w:themeFillTint="99"/>
          </w:tcPr>
          <w:p w14:paraId="1DCB485D" w14:textId="77777777" w:rsidR="00306951" w:rsidRPr="0037182A" w:rsidRDefault="00306951">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t>2</w:t>
            </w:r>
            <w:r w:rsidR="008F2CAC">
              <w:rPr>
                <w:rFonts w:ascii="Trebuchet MS" w:hAnsi="Trebuchet MS"/>
                <w:b/>
                <w:sz w:val="24"/>
                <w:szCs w:val="24"/>
                <w:lang w:val="en-US"/>
              </w:rPr>
              <w:t>5</w:t>
            </w:r>
          </w:p>
        </w:tc>
        <w:tc>
          <w:tcPr>
            <w:tcW w:w="1442" w:type="dxa"/>
            <w:tcBorders>
              <w:bottom w:val="single" w:sz="4" w:space="0" w:color="auto"/>
            </w:tcBorders>
            <w:shd w:val="clear" w:color="auto" w:fill="548DD4" w:themeFill="text2" w:themeFillTint="99"/>
          </w:tcPr>
          <w:p w14:paraId="1AA3E869" w14:textId="77777777" w:rsidR="00306951" w:rsidRPr="0037182A" w:rsidRDefault="00306951" w:rsidP="00FE5FBC">
            <w:pPr>
              <w:spacing w:before="120" w:after="120" w:line="276" w:lineRule="auto"/>
              <w:rPr>
                <w:rFonts w:ascii="Trebuchet MS" w:hAnsi="Trebuchet MS"/>
                <w:sz w:val="24"/>
                <w:szCs w:val="24"/>
                <w:lang w:val="en-US"/>
              </w:rPr>
            </w:pPr>
          </w:p>
        </w:tc>
      </w:tr>
      <w:tr w:rsidR="00B35A07" w:rsidRPr="00297351" w14:paraId="5F4F595F" w14:textId="77777777" w:rsidTr="00D4082B">
        <w:tc>
          <w:tcPr>
            <w:tcW w:w="817" w:type="dxa"/>
            <w:shd w:val="clear" w:color="auto" w:fill="C6D9F1" w:themeFill="text2" w:themeFillTint="33"/>
            <w:vAlign w:val="center"/>
          </w:tcPr>
          <w:p w14:paraId="347B82F3" w14:textId="77777777" w:rsidR="00125430" w:rsidRPr="0037182A" w:rsidRDefault="00B55527" w:rsidP="009865A1">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t>9</w:t>
            </w:r>
          </w:p>
        </w:tc>
        <w:tc>
          <w:tcPr>
            <w:tcW w:w="9635" w:type="dxa"/>
            <w:gridSpan w:val="4"/>
            <w:shd w:val="clear" w:color="auto" w:fill="C6D9F1" w:themeFill="text2" w:themeFillTint="33"/>
            <w:vAlign w:val="center"/>
          </w:tcPr>
          <w:p w14:paraId="015B6ACA" w14:textId="77777777" w:rsidR="00125430" w:rsidRPr="0037182A" w:rsidRDefault="00125430" w:rsidP="00125430">
            <w:pPr>
              <w:spacing w:before="120" w:after="120" w:line="276" w:lineRule="auto"/>
              <w:jc w:val="both"/>
              <w:rPr>
                <w:rFonts w:ascii="Trebuchet MS" w:hAnsi="Trebuchet MS"/>
                <w:b/>
                <w:sz w:val="24"/>
                <w:szCs w:val="24"/>
                <w:lang w:val="en-US"/>
              </w:rPr>
            </w:pPr>
            <w:r w:rsidRPr="0037182A">
              <w:rPr>
                <w:rFonts w:ascii="Trebuchet MS" w:hAnsi="Trebuchet MS"/>
                <w:b/>
                <w:sz w:val="24"/>
                <w:szCs w:val="24"/>
                <w:lang w:val="en-US"/>
              </w:rPr>
              <w:t>Does the requested amount of the grant represent value for money? </w:t>
            </w:r>
          </w:p>
        </w:tc>
        <w:tc>
          <w:tcPr>
            <w:tcW w:w="1282" w:type="dxa"/>
            <w:shd w:val="clear" w:color="auto" w:fill="C6D9F1" w:themeFill="text2" w:themeFillTint="33"/>
            <w:vAlign w:val="center"/>
          </w:tcPr>
          <w:p w14:paraId="2B1C77F0" w14:textId="77777777" w:rsidR="00125430" w:rsidRPr="0037182A" w:rsidRDefault="00125430" w:rsidP="009865A1">
            <w:pPr>
              <w:spacing w:before="120" w:after="120" w:line="276" w:lineRule="auto"/>
              <w:jc w:val="center"/>
              <w:rPr>
                <w:rFonts w:ascii="Trebuchet MS" w:hAnsi="Trebuchet MS"/>
                <w:b/>
                <w:sz w:val="24"/>
                <w:szCs w:val="24"/>
                <w:lang w:val="en-US"/>
              </w:rPr>
            </w:pPr>
            <w:r w:rsidRPr="0037182A">
              <w:rPr>
                <w:rFonts w:ascii="Trebuchet MS" w:hAnsi="Trebuchet MS"/>
                <w:b/>
                <w:sz w:val="24"/>
                <w:szCs w:val="24"/>
                <w:lang w:val="en-US"/>
              </w:rPr>
              <w:t> </w:t>
            </w:r>
            <w:r w:rsidR="00306951" w:rsidRPr="0037182A">
              <w:rPr>
                <w:rFonts w:ascii="Trebuchet MS" w:hAnsi="Trebuchet MS"/>
                <w:b/>
                <w:sz w:val="24"/>
                <w:szCs w:val="24"/>
                <w:lang w:val="en-US"/>
              </w:rPr>
              <w:t>2</w:t>
            </w:r>
            <w:r w:rsidR="00915686">
              <w:rPr>
                <w:rFonts w:ascii="Trebuchet MS" w:hAnsi="Trebuchet MS"/>
                <w:b/>
                <w:sz w:val="24"/>
                <w:szCs w:val="24"/>
                <w:lang w:val="en-US"/>
              </w:rPr>
              <w:t>5</w:t>
            </w:r>
          </w:p>
        </w:tc>
        <w:tc>
          <w:tcPr>
            <w:tcW w:w="1442" w:type="dxa"/>
            <w:shd w:val="clear" w:color="auto" w:fill="C6D9F1" w:themeFill="text2" w:themeFillTint="33"/>
            <w:vAlign w:val="center"/>
          </w:tcPr>
          <w:p w14:paraId="7E3200A3" w14:textId="77777777" w:rsidR="00125430" w:rsidRPr="0037182A" w:rsidRDefault="00125430" w:rsidP="00FE5FBC">
            <w:pPr>
              <w:spacing w:before="120" w:after="120" w:line="276" w:lineRule="auto"/>
              <w:jc w:val="center"/>
              <w:rPr>
                <w:rFonts w:ascii="Trebuchet MS" w:hAnsi="Trebuchet MS"/>
                <w:sz w:val="24"/>
                <w:szCs w:val="24"/>
                <w:lang w:val="en-US"/>
              </w:rPr>
            </w:pPr>
          </w:p>
        </w:tc>
      </w:tr>
      <w:tr w:rsidR="00B35A07" w:rsidRPr="00297351" w14:paraId="3303527D" w14:textId="77777777" w:rsidTr="00A01C91">
        <w:tc>
          <w:tcPr>
            <w:tcW w:w="817" w:type="dxa"/>
            <w:vAlign w:val="center"/>
          </w:tcPr>
          <w:p w14:paraId="0224862E" w14:textId="77777777" w:rsidR="00945050" w:rsidRPr="0037182A" w:rsidRDefault="00945050"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w:t>
            </w:r>
          </w:p>
        </w:tc>
        <w:tc>
          <w:tcPr>
            <w:tcW w:w="1701" w:type="dxa"/>
            <w:vAlign w:val="center"/>
          </w:tcPr>
          <w:p w14:paraId="4E3C3F11" w14:textId="77777777" w:rsidR="00945050" w:rsidRPr="0037182A" w:rsidRDefault="00945050" w:rsidP="00FE5FBC">
            <w:pPr>
              <w:spacing w:before="120" w:after="120" w:line="276" w:lineRule="auto"/>
              <w:jc w:val="both"/>
              <w:rPr>
                <w:rFonts w:ascii="Trebuchet MS" w:hAnsi="Trebuchet MS"/>
                <w:i/>
                <w:iCs/>
                <w:sz w:val="24"/>
                <w:szCs w:val="24"/>
                <w:lang w:val="en-US"/>
              </w:rPr>
            </w:pPr>
          </w:p>
        </w:tc>
        <w:tc>
          <w:tcPr>
            <w:tcW w:w="1134" w:type="dxa"/>
            <w:vAlign w:val="center"/>
          </w:tcPr>
          <w:p w14:paraId="784C5D65" w14:textId="77777777" w:rsidR="00945050" w:rsidRPr="0037182A" w:rsidRDefault="00782CB5" w:rsidP="00F76BD8">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Q2</w:t>
            </w:r>
            <w:r w:rsidR="00F76BD8">
              <w:rPr>
                <w:rFonts w:ascii="Trebuchet MS" w:hAnsi="Trebuchet MS"/>
                <w:sz w:val="24"/>
                <w:szCs w:val="24"/>
                <w:lang w:val="en-US"/>
              </w:rPr>
              <w:t>6</w:t>
            </w:r>
          </w:p>
        </w:tc>
        <w:tc>
          <w:tcPr>
            <w:tcW w:w="6800" w:type="dxa"/>
            <w:gridSpan w:val="2"/>
            <w:vAlign w:val="center"/>
          </w:tcPr>
          <w:p w14:paraId="24A7E3F4" w14:textId="77777777" w:rsidR="00945050" w:rsidRPr="0037182A" w:rsidRDefault="00945050" w:rsidP="00FE5FBC">
            <w:pPr>
              <w:spacing w:before="120" w:after="120" w:line="276" w:lineRule="auto"/>
              <w:jc w:val="both"/>
              <w:rPr>
                <w:rFonts w:ascii="Trebuchet MS" w:hAnsi="Trebuchet MS"/>
                <w:sz w:val="24"/>
                <w:szCs w:val="24"/>
                <w:lang w:val="en-US"/>
              </w:rPr>
            </w:pPr>
            <w:r w:rsidRPr="0037182A">
              <w:rPr>
                <w:rFonts w:ascii="Trebuchet MS" w:hAnsi="Trebuchet MS"/>
                <w:sz w:val="24"/>
                <w:szCs w:val="24"/>
                <w:lang w:val="en-US"/>
              </w:rPr>
              <w:t xml:space="preserve">Is the proposed project budget </w:t>
            </w:r>
            <w:r w:rsidR="00915686">
              <w:rPr>
                <w:rFonts w:ascii="Trebuchet MS" w:hAnsi="Trebuchet MS"/>
                <w:sz w:val="24"/>
                <w:szCs w:val="24"/>
                <w:lang w:val="en-US"/>
              </w:rPr>
              <w:t xml:space="preserve">justified, </w:t>
            </w:r>
            <w:r w:rsidR="000A09A1" w:rsidRPr="0037182A">
              <w:rPr>
                <w:rFonts w:ascii="Trebuchet MS" w:hAnsi="Trebuchet MS"/>
                <w:sz w:val="24"/>
                <w:szCs w:val="24"/>
                <w:lang w:val="en-US"/>
              </w:rPr>
              <w:t xml:space="preserve">directly connected and </w:t>
            </w:r>
            <w:r w:rsidR="004B4A4F">
              <w:rPr>
                <w:rFonts w:ascii="Trebuchet MS" w:hAnsi="Trebuchet MS"/>
                <w:sz w:val="24"/>
                <w:szCs w:val="24"/>
                <w:lang w:val="en-US"/>
              </w:rPr>
              <w:t>proportional</w:t>
            </w:r>
            <w:r w:rsidR="00124C39">
              <w:rPr>
                <w:rFonts w:ascii="Trebuchet MS" w:hAnsi="Trebuchet MS"/>
                <w:sz w:val="24"/>
                <w:szCs w:val="24"/>
                <w:lang w:val="en-US"/>
              </w:rPr>
              <w:t>ly</w:t>
            </w:r>
            <w:r w:rsidR="004B4A4F">
              <w:rPr>
                <w:rFonts w:ascii="Trebuchet MS" w:hAnsi="Trebuchet MS"/>
                <w:sz w:val="24"/>
                <w:szCs w:val="24"/>
                <w:lang w:val="en-US"/>
              </w:rPr>
              <w:t xml:space="preserve"> corre</w:t>
            </w:r>
            <w:r w:rsidR="00124C39">
              <w:rPr>
                <w:rFonts w:ascii="Trebuchet MS" w:hAnsi="Trebuchet MS"/>
                <w:sz w:val="24"/>
                <w:szCs w:val="24"/>
                <w:lang w:val="en-US"/>
              </w:rPr>
              <w:t>lated</w:t>
            </w:r>
            <w:r w:rsidR="004B4A4F">
              <w:rPr>
                <w:rFonts w:ascii="Trebuchet MS" w:hAnsi="Trebuchet MS"/>
                <w:sz w:val="24"/>
                <w:szCs w:val="24"/>
                <w:lang w:val="en-US"/>
              </w:rPr>
              <w:t xml:space="preserve"> with what is described </w:t>
            </w:r>
            <w:r w:rsidR="000A09A1" w:rsidRPr="0037182A">
              <w:rPr>
                <w:rFonts w:ascii="Trebuchet MS" w:hAnsi="Trebuchet MS"/>
                <w:sz w:val="24"/>
                <w:szCs w:val="24"/>
                <w:lang w:val="en-US"/>
              </w:rPr>
              <w:t xml:space="preserve">in the </w:t>
            </w:r>
            <w:r w:rsidRPr="0037182A">
              <w:rPr>
                <w:rFonts w:ascii="Trebuchet MS" w:hAnsi="Trebuchet MS"/>
                <w:sz w:val="24"/>
                <w:szCs w:val="24"/>
                <w:lang w:val="en-US"/>
              </w:rPr>
              <w:t>project activities?</w:t>
            </w:r>
          </w:p>
          <w:p w14:paraId="57E0CFA5" w14:textId="77777777" w:rsidR="007B23A7" w:rsidRPr="007B23A7" w:rsidRDefault="0085384B" w:rsidP="007B23A7">
            <w:pPr>
              <w:pStyle w:val="ListParagraph"/>
              <w:numPr>
                <w:ilvl w:val="0"/>
                <w:numId w:val="1"/>
              </w:numPr>
              <w:rPr>
                <w:rFonts w:ascii="Trebuchet MS" w:hAnsi="Trebuchet MS"/>
                <w:sz w:val="24"/>
                <w:szCs w:val="24"/>
                <w:lang w:val="en-US"/>
              </w:rPr>
            </w:pPr>
            <w:r>
              <w:rPr>
                <w:rFonts w:ascii="Trebuchet MS" w:hAnsi="Trebuchet MS"/>
                <w:sz w:val="24"/>
                <w:szCs w:val="24"/>
                <w:lang w:val="en-US"/>
              </w:rPr>
              <w:t>25</w:t>
            </w:r>
            <w:r w:rsidR="007B23A7" w:rsidRPr="007B23A7">
              <w:rPr>
                <w:rFonts w:ascii="Trebuchet MS" w:hAnsi="Trebuchet MS"/>
                <w:sz w:val="24"/>
                <w:szCs w:val="24"/>
                <w:lang w:val="en-US"/>
              </w:rPr>
              <w:t xml:space="preserve"> points in case there is a full correlation between activities and budget </w:t>
            </w:r>
            <w:r>
              <w:rPr>
                <w:rFonts w:ascii="Trebuchet MS" w:hAnsi="Trebuchet MS"/>
                <w:sz w:val="24"/>
                <w:szCs w:val="24"/>
                <w:lang w:val="en-US"/>
              </w:rPr>
              <w:t xml:space="preserve">and the budget is very well justified </w:t>
            </w:r>
          </w:p>
          <w:p w14:paraId="668ADC22" w14:textId="77777777" w:rsidR="007B3E14" w:rsidRPr="007B23A7" w:rsidRDefault="007B3E14" w:rsidP="007B3E14">
            <w:pPr>
              <w:pStyle w:val="ListParagraph"/>
              <w:numPr>
                <w:ilvl w:val="0"/>
                <w:numId w:val="1"/>
              </w:numPr>
              <w:rPr>
                <w:rFonts w:ascii="Trebuchet MS" w:hAnsi="Trebuchet MS"/>
                <w:sz w:val="24"/>
                <w:szCs w:val="24"/>
                <w:lang w:val="en-US"/>
              </w:rPr>
            </w:pPr>
            <w:r>
              <w:rPr>
                <w:rFonts w:ascii="Trebuchet MS" w:hAnsi="Trebuchet MS"/>
                <w:sz w:val="24"/>
                <w:szCs w:val="24"/>
                <w:lang w:val="en-US"/>
              </w:rPr>
              <w:t>18</w:t>
            </w:r>
            <w:r w:rsidRPr="007B23A7">
              <w:rPr>
                <w:rFonts w:ascii="Trebuchet MS" w:hAnsi="Trebuchet MS"/>
                <w:sz w:val="24"/>
                <w:szCs w:val="24"/>
                <w:lang w:val="en-US"/>
              </w:rPr>
              <w:t xml:space="preserve"> points in case a strong correlation between activities and budget exists and the budget and activities are directly connected </w:t>
            </w:r>
            <w:r>
              <w:rPr>
                <w:rFonts w:ascii="Trebuchet MS" w:hAnsi="Trebuchet MS"/>
                <w:sz w:val="24"/>
                <w:szCs w:val="24"/>
                <w:lang w:val="en-US"/>
              </w:rPr>
              <w:t>and the budget is well justified</w:t>
            </w:r>
          </w:p>
          <w:p w14:paraId="782BF378" w14:textId="77777777" w:rsidR="007B3E14" w:rsidRDefault="007B3E14" w:rsidP="007B3E14">
            <w:pPr>
              <w:pStyle w:val="ListParagraph"/>
              <w:numPr>
                <w:ilvl w:val="0"/>
                <w:numId w:val="1"/>
              </w:numPr>
              <w:rPr>
                <w:rFonts w:ascii="Trebuchet MS" w:hAnsi="Trebuchet MS"/>
                <w:sz w:val="24"/>
                <w:szCs w:val="24"/>
                <w:lang w:val="en-US"/>
              </w:rPr>
            </w:pPr>
            <w:r>
              <w:rPr>
                <w:rFonts w:ascii="Trebuchet MS" w:hAnsi="Trebuchet MS"/>
                <w:sz w:val="24"/>
                <w:szCs w:val="24"/>
                <w:lang w:val="en-US"/>
              </w:rPr>
              <w:t>11</w:t>
            </w:r>
            <w:r w:rsidRPr="007B23A7">
              <w:rPr>
                <w:rFonts w:ascii="Trebuchet MS" w:hAnsi="Trebuchet MS"/>
                <w:sz w:val="24"/>
                <w:szCs w:val="24"/>
                <w:lang w:val="en-US"/>
              </w:rPr>
              <w:t xml:space="preserve"> points in case sufficient correlation between activities and budget exists </w:t>
            </w:r>
            <w:r>
              <w:rPr>
                <w:rFonts w:ascii="Trebuchet MS" w:hAnsi="Trebuchet MS"/>
                <w:sz w:val="24"/>
                <w:szCs w:val="24"/>
                <w:lang w:val="en-US"/>
              </w:rPr>
              <w:t>and the budget is sufficiently justified</w:t>
            </w:r>
          </w:p>
          <w:p w14:paraId="49282ABE" w14:textId="77777777" w:rsidR="007B3E14" w:rsidRDefault="007B3E14" w:rsidP="007B3E14">
            <w:pPr>
              <w:pStyle w:val="ListParagraph"/>
              <w:numPr>
                <w:ilvl w:val="0"/>
                <w:numId w:val="1"/>
              </w:numPr>
              <w:rPr>
                <w:rFonts w:ascii="Trebuchet MS" w:hAnsi="Trebuchet MS"/>
                <w:sz w:val="24"/>
                <w:szCs w:val="24"/>
                <w:lang w:val="en-US"/>
              </w:rPr>
            </w:pPr>
            <w:r>
              <w:rPr>
                <w:rFonts w:ascii="Trebuchet MS" w:hAnsi="Trebuchet MS"/>
                <w:sz w:val="24"/>
                <w:szCs w:val="24"/>
                <w:lang w:val="en-US"/>
              </w:rPr>
              <w:t>6 points in case there is a proposal to reduce the total budget of the application of minimum 30 % and maximum 50%</w:t>
            </w:r>
          </w:p>
          <w:p w14:paraId="24FCA772" w14:textId="77777777" w:rsidR="007B3E14" w:rsidRPr="007B23A7" w:rsidRDefault="007B3E14" w:rsidP="007B3E14">
            <w:pPr>
              <w:pStyle w:val="ListParagraph"/>
              <w:numPr>
                <w:ilvl w:val="0"/>
                <w:numId w:val="1"/>
              </w:numPr>
              <w:rPr>
                <w:rFonts w:ascii="Trebuchet MS" w:hAnsi="Trebuchet MS"/>
                <w:sz w:val="24"/>
                <w:szCs w:val="24"/>
                <w:lang w:val="en-US"/>
              </w:rPr>
            </w:pPr>
            <w:r>
              <w:rPr>
                <w:rFonts w:ascii="Trebuchet MS" w:hAnsi="Trebuchet MS"/>
                <w:sz w:val="24"/>
                <w:szCs w:val="24"/>
                <w:lang w:val="en-US"/>
              </w:rPr>
              <w:t>0 points in case the activities and the budget are not correlated or the budget is proposed to be reduced more than 50% of the initial proposal</w:t>
            </w:r>
          </w:p>
          <w:p w14:paraId="237D7E34" w14:textId="77777777" w:rsidR="007B23A7" w:rsidRPr="0037182A" w:rsidRDefault="007B23A7" w:rsidP="001B26E3">
            <w:pPr>
              <w:pStyle w:val="ListParagraph"/>
              <w:spacing w:after="200" w:line="276" w:lineRule="auto"/>
              <w:rPr>
                <w:rFonts w:ascii="Trebuchet MS" w:hAnsi="Trebuchet MS"/>
                <w:sz w:val="24"/>
                <w:szCs w:val="24"/>
                <w:lang w:val="en-US"/>
              </w:rPr>
            </w:pPr>
          </w:p>
          <w:p w14:paraId="205F65A3" w14:textId="77777777" w:rsidR="00945050" w:rsidRPr="0037182A" w:rsidRDefault="00945050" w:rsidP="00DF1E48">
            <w:pPr>
              <w:spacing w:before="120" w:after="120" w:line="276" w:lineRule="auto"/>
              <w:jc w:val="both"/>
              <w:rPr>
                <w:rFonts w:ascii="Trebuchet MS" w:hAnsi="Trebuchet MS"/>
                <w:sz w:val="24"/>
                <w:u w:val="single"/>
                <w:lang w:val="en-US"/>
              </w:rPr>
            </w:pPr>
            <w:r w:rsidRPr="0037182A">
              <w:rPr>
                <w:rFonts w:ascii="Trebuchet MS" w:hAnsi="Trebuchet MS"/>
                <w:b/>
                <w:sz w:val="24"/>
                <w:szCs w:val="24"/>
                <w:lang w:val="en-US"/>
              </w:rPr>
              <w:t>Project is proposed for rejection</w:t>
            </w:r>
            <w:r w:rsidR="00DF1E48" w:rsidRPr="0037182A">
              <w:rPr>
                <w:rFonts w:ascii="Trebuchet MS" w:hAnsi="Trebuchet MS"/>
                <w:b/>
                <w:sz w:val="24"/>
                <w:szCs w:val="24"/>
                <w:lang w:val="en-US"/>
              </w:rPr>
              <w:t xml:space="preserve"> if insufficient connection between project budget and activities.</w:t>
            </w:r>
          </w:p>
        </w:tc>
        <w:tc>
          <w:tcPr>
            <w:tcW w:w="1282" w:type="dxa"/>
            <w:vAlign w:val="center"/>
          </w:tcPr>
          <w:p w14:paraId="06CAE267" w14:textId="77777777" w:rsidR="00945050" w:rsidRPr="0037182A" w:rsidRDefault="00915686" w:rsidP="00FE5FBC">
            <w:pPr>
              <w:spacing w:before="120" w:after="120" w:line="276" w:lineRule="auto"/>
              <w:jc w:val="center"/>
              <w:rPr>
                <w:rFonts w:ascii="Trebuchet MS" w:hAnsi="Trebuchet MS"/>
                <w:sz w:val="24"/>
                <w:szCs w:val="24"/>
                <w:lang w:val="en-US"/>
              </w:rPr>
            </w:pPr>
            <w:r>
              <w:rPr>
                <w:rFonts w:ascii="Trebuchet MS" w:hAnsi="Trebuchet MS"/>
                <w:sz w:val="24"/>
                <w:szCs w:val="24"/>
                <w:lang w:val="en-US"/>
              </w:rPr>
              <w:t>25</w:t>
            </w:r>
          </w:p>
        </w:tc>
        <w:tc>
          <w:tcPr>
            <w:tcW w:w="1442" w:type="dxa"/>
            <w:vAlign w:val="center"/>
          </w:tcPr>
          <w:p w14:paraId="305C4822" w14:textId="77777777" w:rsidR="00B82348" w:rsidRPr="0037182A" w:rsidRDefault="00B82348"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AF</w:t>
            </w:r>
            <w:r w:rsidR="000B1D83" w:rsidRPr="0037182A">
              <w:rPr>
                <w:rFonts w:ascii="Trebuchet MS" w:hAnsi="Trebuchet MS"/>
                <w:sz w:val="24"/>
                <w:szCs w:val="24"/>
                <w:lang w:val="en-US"/>
              </w:rPr>
              <w:t xml:space="preserve">  2.3</w:t>
            </w:r>
            <w:r w:rsidR="0089529A" w:rsidRPr="0037182A">
              <w:rPr>
                <w:rFonts w:ascii="Trebuchet MS" w:hAnsi="Trebuchet MS"/>
                <w:sz w:val="24"/>
                <w:szCs w:val="24"/>
                <w:lang w:val="en-US"/>
              </w:rPr>
              <w:t>, 3.1</w:t>
            </w:r>
            <w:r w:rsidR="00712055">
              <w:rPr>
                <w:rFonts w:ascii="Trebuchet MS" w:hAnsi="Trebuchet MS"/>
                <w:sz w:val="24"/>
                <w:szCs w:val="24"/>
                <w:lang w:val="en-US"/>
              </w:rPr>
              <w:t>,</w:t>
            </w:r>
            <w:r w:rsidRPr="0037182A">
              <w:rPr>
                <w:rFonts w:ascii="Trebuchet MS" w:hAnsi="Trebuchet MS"/>
                <w:sz w:val="24"/>
                <w:szCs w:val="24"/>
                <w:lang w:val="en-US"/>
              </w:rPr>
              <w:t xml:space="preserve"> </w:t>
            </w:r>
            <w:r w:rsidR="00915686" w:rsidRPr="00915686">
              <w:rPr>
                <w:rFonts w:ascii="Trebuchet MS" w:hAnsi="Trebuchet MS"/>
                <w:sz w:val="24"/>
                <w:szCs w:val="24"/>
                <w:lang w:val="en-US"/>
              </w:rPr>
              <w:t>Annex A.7, A.9</w:t>
            </w:r>
          </w:p>
          <w:p w14:paraId="5F481B76" w14:textId="77777777" w:rsidR="00B82348" w:rsidRPr="0037182A" w:rsidRDefault="00B82348" w:rsidP="00FE5FBC">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Annexes</w:t>
            </w:r>
          </w:p>
          <w:p w14:paraId="6C527946" w14:textId="77777777" w:rsidR="00945050" w:rsidRPr="0037182A" w:rsidRDefault="00F304D6" w:rsidP="00F304D6">
            <w:pPr>
              <w:spacing w:before="120" w:after="120" w:line="276" w:lineRule="auto"/>
              <w:jc w:val="center"/>
              <w:rPr>
                <w:rFonts w:ascii="Trebuchet MS" w:hAnsi="Trebuchet MS"/>
                <w:sz w:val="24"/>
                <w:szCs w:val="24"/>
                <w:lang w:val="en-US"/>
              </w:rPr>
            </w:pPr>
            <w:r w:rsidRPr="0037182A">
              <w:rPr>
                <w:rFonts w:ascii="Trebuchet MS" w:hAnsi="Trebuchet MS"/>
                <w:sz w:val="24"/>
                <w:szCs w:val="24"/>
                <w:lang w:val="en-US"/>
              </w:rPr>
              <w:t xml:space="preserve">Annex </w:t>
            </w:r>
            <w:r>
              <w:rPr>
                <w:rFonts w:ascii="Trebuchet MS" w:hAnsi="Trebuchet MS"/>
                <w:sz w:val="24"/>
                <w:szCs w:val="24"/>
                <w:lang w:val="en-US"/>
              </w:rPr>
              <w:t>C</w:t>
            </w:r>
            <w:r w:rsidRPr="0037182A">
              <w:rPr>
                <w:rFonts w:ascii="Trebuchet MS" w:hAnsi="Trebuchet MS"/>
                <w:sz w:val="24"/>
                <w:szCs w:val="24"/>
                <w:lang w:val="en-US"/>
              </w:rPr>
              <w:t xml:space="preserve"> of Applicant Guide (Ceilings for expenditure) /price offers </w:t>
            </w:r>
          </w:p>
        </w:tc>
      </w:tr>
    </w:tbl>
    <w:p w14:paraId="21805A28" w14:textId="77777777" w:rsidR="004F2569" w:rsidRPr="0037182A" w:rsidRDefault="004F2569" w:rsidP="007C2696">
      <w:pPr>
        <w:spacing w:before="120" w:after="120" w:line="240" w:lineRule="auto"/>
        <w:rPr>
          <w:rFonts w:ascii="Trebuchet MS" w:hAnsi="Trebuchet MS"/>
          <w:sz w:val="24"/>
          <w:szCs w:val="24"/>
          <w:lang w:val="en-US"/>
        </w:rPr>
      </w:pPr>
    </w:p>
    <w:p w14:paraId="540F74B7" w14:textId="77777777" w:rsidR="00FE4B94" w:rsidRPr="0037182A" w:rsidRDefault="00FE4B94" w:rsidP="00965E57">
      <w:pPr>
        <w:spacing w:before="120" w:after="120" w:line="240" w:lineRule="auto"/>
        <w:jc w:val="both"/>
        <w:rPr>
          <w:rFonts w:ascii="Trebuchet MS" w:hAnsi="Trebuchet MS"/>
          <w:sz w:val="24"/>
          <w:szCs w:val="24"/>
          <w:lang w:val="en-US"/>
        </w:rPr>
      </w:pPr>
      <w:r w:rsidRPr="0037182A">
        <w:rPr>
          <w:rFonts w:ascii="Trebuchet MS" w:hAnsi="Trebuchet MS"/>
          <w:sz w:val="24"/>
          <w:szCs w:val="24"/>
          <w:lang w:val="en-US"/>
        </w:rPr>
        <w:t xml:space="preserve">! The scores included in the evaluation grid are maximum values. Evaluators may grant intermediary values, if applicable. </w:t>
      </w:r>
    </w:p>
    <w:sectPr w:rsidR="00FE4B94" w:rsidRPr="0037182A" w:rsidSect="00782CB5">
      <w:footerReference w:type="default" r:id="rId13"/>
      <w:pgSz w:w="15840" w:h="12240" w:orient="landscape"/>
      <w:pgMar w:top="426"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30F51F" w14:textId="77777777" w:rsidR="00D71865" w:rsidRDefault="00D71865" w:rsidP="006F3195">
      <w:pPr>
        <w:spacing w:after="0" w:line="240" w:lineRule="auto"/>
      </w:pPr>
      <w:r>
        <w:separator/>
      </w:r>
    </w:p>
  </w:endnote>
  <w:endnote w:type="continuationSeparator" w:id="0">
    <w:p w14:paraId="07FCAC25" w14:textId="77777777" w:rsidR="00D71865" w:rsidRDefault="00D71865" w:rsidP="006F3195">
      <w:pPr>
        <w:spacing w:after="0" w:line="240" w:lineRule="auto"/>
      </w:pPr>
      <w:r>
        <w:continuationSeparator/>
      </w:r>
    </w:p>
  </w:endnote>
  <w:endnote w:type="continuationNotice" w:id="1">
    <w:p w14:paraId="4A9198F9" w14:textId="77777777" w:rsidR="00D71865" w:rsidRDefault="00D718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3091006"/>
      <w:docPartObj>
        <w:docPartGallery w:val="Page Numbers (Bottom of Page)"/>
        <w:docPartUnique/>
      </w:docPartObj>
    </w:sdtPr>
    <w:sdtEndPr>
      <w:rPr>
        <w:noProof/>
      </w:rPr>
    </w:sdtEndPr>
    <w:sdtContent>
      <w:p w14:paraId="54393E26" w14:textId="77777777" w:rsidR="002F1BFC" w:rsidRDefault="002F1BFC">
        <w:pPr>
          <w:pStyle w:val="Footer"/>
          <w:jc w:val="right"/>
        </w:pPr>
        <w:r>
          <w:fldChar w:fldCharType="begin"/>
        </w:r>
        <w:r>
          <w:instrText xml:space="preserve"> PAGE   \* MERGEFORMAT </w:instrText>
        </w:r>
        <w:r>
          <w:fldChar w:fldCharType="separate"/>
        </w:r>
        <w:r w:rsidR="00EE097B">
          <w:rPr>
            <w:noProof/>
          </w:rPr>
          <w:t>14</w:t>
        </w:r>
        <w:r>
          <w:rPr>
            <w:noProof/>
          </w:rPr>
          <w:fldChar w:fldCharType="end"/>
        </w:r>
      </w:p>
    </w:sdtContent>
  </w:sdt>
  <w:p w14:paraId="33122533" w14:textId="77777777" w:rsidR="002F1BFC" w:rsidRDefault="002F1B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AC5D13" w14:textId="77777777" w:rsidR="00D71865" w:rsidRDefault="00D71865" w:rsidP="006F3195">
      <w:pPr>
        <w:spacing w:after="0" w:line="240" w:lineRule="auto"/>
      </w:pPr>
      <w:r>
        <w:separator/>
      </w:r>
    </w:p>
  </w:footnote>
  <w:footnote w:type="continuationSeparator" w:id="0">
    <w:p w14:paraId="2136117E" w14:textId="77777777" w:rsidR="00D71865" w:rsidRDefault="00D71865" w:rsidP="006F3195">
      <w:pPr>
        <w:spacing w:after="0" w:line="240" w:lineRule="auto"/>
      </w:pPr>
      <w:r>
        <w:continuationSeparator/>
      </w:r>
    </w:p>
  </w:footnote>
  <w:footnote w:type="continuationNotice" w:id="1">
    <w:p w14:paraId="57037100" w14:textId="77777777" w:rsidR="00D71865" w:rsidRDefault="00D71865">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0B5F1B"/>
    <w:multiLevelType w:val="hybridMultilevel"/>
    <w:tmpl w:val="7F5EA63C"/>
    <w:lvl w:ilvl="0" w:tplc="FE2449B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1017E0"/>
    <w:multiLevelType w:val="hybridMultilevel"/>
    <w:tmpl w:val="AB36E49C"/>
    <w:lvl w:ilvl="0" w:tplc="20D2A126">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1F59E0"/>
    <w:multiLevelType w:val="hybridMultilevel"/>
    <w:tmpl w:val="45009186"/>
    <w:lvl w:ilvl="0" w:tplc="0724726A">
      <w:start w:val="1"/>
      <w:numFmt w:val="bullet"/>
      <w:lvlText w:val=""/>
      <w:lvlJc w:val="left"/>
      <w:pPr>
        <w:ind w:left="1016" w:hanging="360"/>
      </w:pPr>
      <w:rPr>
        <w:rFonts w:ascii="Symbol" w:hAnsi="Symbol" w:hint="default"/>
      </w:rPr>
    </w:lvl>
    <w:lvl w:ilvl="1" w:tplc="04020003" w:tentative="1">
      <w:start w:val="1"/>
      <w:numFmt w:val="bullet"/>
      <w:lvlText w:val="o"/>
      <w:lvlJc w:val="left"/>
      <w:pPr>
        <w:ind w:left="1736" w:hanging="360"/>
      </w:pPr>
      <w:rPr>
        <w:rFonts w:ascii="Courier New" w:hAnsi="Courier New" w:cs="Courier New" w:hint="default"/>
      </w:rPr>
    </w:lvl>
    <w:lvl w:ilvl="2" w:tplc="04020005" w:tentative="1">
      <w:start w:val="1"/>
      <w:numFmt w:val="bullet"/>
      <w:lvlText w:val=""/>
      <w:lvlJc w:val="left"/>
      <w:pPr>
        <w:ind w:left="2456" w:hanging="360"/>
      </w:pPr>
      <w:rPr>
        <w:rFonts w:ascii="Wingdings" w:hAnsi="Wingdings" w:hint="default"/>
      </w:rPr>
    </w:lvl>
    <w:lvl w:ilvl="3" w:tplc="04020001" w:tentative="1">
      <w:start w:val="1"/>
      <w:numFmt w:val="bullet"/>
      <w:lvlText w:val=""/>
      <w:lvlJc w:val="left"/>
      <w:pPr>
        <w:ind w:left="3176" w:hanging="360"/>
      </w:pPr>
      <w:rPr>
        <w:rFonts w:ascii="Symbol" w:hAnsi="Symbol" w:hint="default"/>
      </w:rPr>
    </w:lvl>
    <w:lvl w:ilvl="4" w:tplc="04020003" w:tentative="1">
      <w:start w:val="1"/>
      <w:numFmt w:val="bullet"/>
      <w:lvlText w:val="o"/>
      <w:lvlJc w:val="left"/>
      <w:pPr>
        <w:ind w:left="3896" w:hanging="360"/>
      </w:pPr>
      <w:rPr>
        <w:rFonts w:ascii="Courier New" w:hAnsi="Courier New" w:cs="Courier New" w:hint="default"/>
      </w:rPr>
    </w:lvl>
    <w:lvl w:ilvl="5" w:tplc="04020005" w:tentative="1">
      <w:start w:val="1"/>
      <w:numFmt w:val="bullet"/>
      <w:lvlText w:val=""/>
      <w:lvlJc w:val="left"/>
      <w:pPr>
        <w:ind w:left="4616" w:hanging="360"/>
      </w:pPr>
      <w:rPr>
        <w:rFonts w:ascii="Wingdings" w:hAnsi="Wingdings" w:hint="default"/>
      </w:rPr>
    </w:lvl>
    <w:lvl w:ilvl="6" w:tplc="04020001" w:tentative="1">
      <w:start w:val="1"/>
      <w:numFmt w:val="bullet"/>
      <w:lvlText w:val=""/>
      <w:lvlJc w:val="left"/>
      <w:pPr>
        <w:ind w:left="5336" w:hanging="360"/>
      </w:pPr>
      <w:rPr>
        <w:rFonts w:ascii="Symbol" w:hAnsi="Symbol" w:hint="default"/>
      </w:rPr>
    </w:lvl>
    <w:lvl w:ilvl="7" w:tplc="04020003" w:tentative="1">
      <w:start w:val="1"/>
      <w:numFmt w:val="bullet"/>
      <w:lvlText w:val="o"/>
      <w:lvlJc w:val="left"/>
      <w:pPr>
        <w:ind w:left="6056" w:hanging="360"/>
      </w:pPr>
      <w:rPr>
        <w:rFonts w:ascii="Courier New" w:hAnsi="Courier New" w:cs="Courier New" w:hint="default"/>
      </w:rPr>
    </w:lvl>
    <w:lvl w:ilvl="8" w:tplc="04020005" w:tentative="1">
      <w:start w:val="1"/>
      <w:numFmt w:val="bullet"/>
      <w:lvlText w:val=""/>
      <w:lvlJc w:val="left"/>
      <w:pPr>
        <w:ind w:left="6776" w:hanging="360"/>
      </w:pPr>
      <w:rPr>
        <w:rFonts w:ascii="Wingdings" w:hAnsi="Wingdings" w:hint="default"/>
      </w:rPr>
    </w:lvl>
  </w:abstractNum>
  <w:abstractNum w:abstractNumId="3" w15:restartNumberingAfterBreak="0">
    <w:nsid w:val="7D1B4DF8"/>
    <w:multiLevelType w:val="hybridMultilevel"/>
    <w:tmpl w:val="805CEEE6"/>
    <w:lvl w:ilvl="0" w:tplc="484CDF8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gdan Musat">
    <w15:presenceInfo w15:providerId="Windows Live" w15:userId="609cb6f1fdcc6b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861"/>
    <w:rsid w:val="0000014F"/>
    <w:rsid w:val="00000214"/>
    <w:rsid w:val="00001C71"/>
    <w:rsid w:val="00002253"/>
    <w:rsid w:val="00002DE7"/>
    <w:rsid w:val="00017AD5"/>
    <w:rsid w:val="000229C0"/>
    <w:rsid w:val="00035EC6"/>
    <w:rsid w:val="000406D0"/>
    <w:rsid w:val="00041649"/>
    <w:rsid w:val="00041BB6"/>
    <w:rsid w:val="000504DB"/>
    <w:rsid w:val="00053763"/>
    <w:rsid w:val="000612ED"/>
    <w:rsid w:val="000619D8"/>
    <w:rsid w:val="000737A4"/>
    <w:rsid w:val="000757F3"/>
    <w:rsid w:val="000759D8"/>
    <w:rsid w:val="00080E17"/>
    <w:rsid w:val="000859BF"/>
    <w:rsid w:val="00095D24"/>
    <w:rsid w:val="0009780C"/>
    <w:rsid w:val="000A09A1"/>
    <w:rsid w:val="000A4B50"/>
    <w:rsid w:val="000A53FB"/>
    <w:rsid w:val="000A69F6"/>
    <w:rsid w:val="000B0380"/>
    <w:rsid w:val="000B1D83"/>
    <w:rsid w:val="000B5EEF"/>
    <w:rsid w:val="000D0986"/>
    <w:rsid w:val="000D0CE5"/>
    <w:rsid w:val="000D7837"/>
    <w:rsid w:val="000E16E8"/>
    <w:rsid w:val="000E2140"/>
    <w:rsid w:val="000E3178"/>
    <w:rsid w:val="000E4000"/>
    <w:rsid w:val="000E4E2A"/>
    <w:rsid w:val="000F2D6C"/>
    <w:rsid w:val="000F2EA5"/>
    <w:rsid w:val="000F454A"/>
    <w:rsid w:val="000F4D8B"/>
    <w:rsid w:val="00103065"/>
    <w:rsid w:val="0010371D"/>
    <w:rsid w:val="001043E9"/>
    <w:rsid w:val="00106A7F"/>
    <w:rsid w:val="0010702A"/>
    <w:rsid w:val="001100FC"/>
    <w:rsid w:val="00112D8F"/>
    <w:rsid w:val="0012048E"/>
    <w:rsid w:val="00120C2D"/>
    <w:rsid w:val="00122625"/>
    <w:rsid w:val="0012480C"/>
    <w:rsid w:val="00124C39"/>
    <w:rsid w:val="00125430"/>
    <w:rsid w:val="00126F8D"/>
    <w:rsid w:val="00134012"/>
    <w:rsid w:val="00134718"/>
    <w:rsid w:val="001377C2"/>
    <w:rsid w:val="00150039"/>
    <w:rsid w:val="001511ED"/>
    <w:rsid w:val="00154692"/>
    <w:rsid w:val="0016034D"/>
    <w:rsid w:val="00161369"/>
    <w:rsid w:val="00162C7C"/>
    <w:rsid w:val="00163403"/>
    <w:rsid w:val="00164FE1"/>
    <w:rsid w:val="0017270D"/>
    <w:rsid w:val="001755FF"/>
    <w:rsid w:val="0018381D"/>
    <w:rsid w:val="00184985"/>
    <w:rsid w:val="0018554C"/>
    <w:rsid w:val="0018710D"/>
    <w:rsid w:val="00187AAD"/>
    <w:rsid w:val="00187AD1"/>
    <w:rsid w:val="00195430"/>
    <w:rsid w:val="00195F32"/>
    <w:rsid w:val="001A00EF"/>
    <w:rsid w:val="001A2310"/>
    <w:rsid w:val="001A5049"/>
    <w:rsid w:val="001A6A23"/>
    <w:rsid w:val="001A747B"/>
    <w:rsid w:val="001A7525"/>
    <w:rsid w:val="001B26E3"/>
    <w:rsid w:val="001B2B19"/>
    <w:rsid w:val="001B63EB"/>
    <w:rsid w:val="001C39F7"/>
    <w:rsid w:val="001C4FF1"/>
    <w:rsid w:val="001C7D74"/>
    <w:rsid w:val="001D2869"/>
    <w:rsid w:val="001D2D16"/>
    <w:rsid w:val="001D2F6F"/>
    <w:rsid w:val="001D7AB8"/>
    <w:rsid w:val="001E07B9"/>
    <w:rsid w:val="001E0C4F"/>
    <w:rsid w:val="001E3592"/>
    <w:rsid w:val="001E4FD3"/>
    <w:rsid w:val="001E694D"/>
    <w:rsid w:val="001F07E6"/>
    <w:rsid w:val="001F1FC5"/>
    <w:rsid w:val="001F4F1B"/>
    <w:rsid w:val="00202371"/>
    <w:rsid w:val="002105E1"/>
    <w:rsid w:val="0021101C"/>
    <w:rsid w:val="002117ED"/>
    <w:rsid w:val="00213422"/>
    <w:rsid w:val="00225B4A"/>
    <w:rsid w:val="002269E5"/>
    <w:rsid w:val="00227137"/>
    <w:rsid w:val="00232319"/>
    <w:rsid w:val="0023662C"/>
    <w:rsid w:val="00236A49"/>
    <w:rsid w:val="00236B31"/>
    <w:rsid w:val="00242EFF"/>
    <w:rsid w:val="00253E07"/>
    <w:rsid w:val="00254839"/>
    <w:rsid w:val="00254A35"/>
    <w:rsid w:val="002552F7"/>
    <w:rsid w:val="00260219"/>
    <w:rsid w:val="002661E9"/>
    <w:rsid w:val="00270265"/>
    <w:rsid w:val="0027076D"/>
    <w:rsid w:val="0027257C"/>
    <w:rsid w:val="0028136C"/>
    <w:rsid w:val="00284FCC"/>
    <w:rsid w:val="00285A0E"/>
    <w:rsid w:val="00286F63"/>
    <w:rsid w:val="00287E90"/>
    <w:rsid w:val="002966B5"/>
    <w:rsid w:val="00297351"/>
    <w:rsid w:val="002A1360"/>
    <w:rsid w:val="002A1DF8"/>
    <w:rsid w:val="002A6B04"/>
    <w:rsid w:val="002A7BD6"/>
    <w:rsid w:val="002B07BB"/>
    <w:rsid w:val="002B0BED"/>
    <w:rsid w:val="002B3E31"/>
    <w:rsid w:val="002B6D50"/>
    <w:rsid w:val="002B7493"/>
    <w:rsid w:val="002C2F99"/>
    <w:rsid w:val="002C3FB3"/>
    <w:rsid w:val="002C53A2"/>
    <w:rsid w:val="002D2B30"/>
    <w:rsid w:val="002D62B3"/>
    <w:rsid w:val="002D78F5"/>
    <w:rsid w:val="002E6E9A"/>
    <w:rsid w:val="002E732F"/>
    <w:rsid w:val="002F1BFC"/>
    <w:rsid w:val="002F34A7"/>
    <w:rsid w:val="00301E42"/>
    <w:rsid w:val="003030C8"/>
    <w:rsid w:val="00306951"/>
    <w:rsid w:val="00313169"/>
    <w:rsid w:val="0031414C"/>
    <w:rsid w:val="0031782F"/>
    <w:rsid w:val="00320F97"/>
    <w:rsid w:val="00326430"/>
    <w:rsid w:val="003305C2"/>
    <w:rsid w:val="00330EA2"/>
    <w:rsid w:val="00334BBA"/>
    <w:rsid w:val="0033549F"/>
    <w:rsid w:val="00337DC8"/>
    <w:rsid w:val="00337F77"/>
    <w:rsid w:val="00346AAF"/>
    <w:rsid w:val="003525C7"/>
    <w:rsid w:val="00353367"/>
    <w:rsid w:val="0035641F"/>
    <w:rsid w:val="00360D8E"/>
    <w:rsid w:val="00362F6F"/>
    <w:rsid w:val="0037182A"/>
    <w:rsid w:val="003736FD"/>
    <w:rsid w:val="003752FC"/>
    <w:rsid w:val="00376346"/>
    <w:rsid w:val="00377766"/>
    <w:rsid w:val="00377AA0"/>
    <w:rsid w:val="003803C4"/>
    <w:rsid w:val="00382B0C"/>
    <w:rsid w:val="003906C0"/>
    <w:rsid w:val="00391946"/>
    <w:rsid w:val="003924A0"/>
    <w:rsid w:val="0039387E"/>
    <w:rsid w:val="003940F1"/>
    <w:rsid w:val="003A46D0"/>
    <w:rsid w:val="003A7B04"/>
    <w:rsid w:val="003B25FE"/>
    <w:rsid w:val="003C25B3"/>
    <w:rsid w:val="003C4A3A"/>
    <w:rsid w:val="003C5327"/>
    <w:rsid w:val="003C55A5"/>
    <w:rsid w:val="003C64FF"/>
    <w:rsid w:val="003C7C5A"/>
    <w:rsid w:val="003D10B7"/>
    <w:rsid w:val="003D70D0"/>
    <w:rsid w:val="003D7B57"/>
    <w:rsid w:val="003E32F4"/>
    <w:rsid w:val="003E3D5C"/>
    <w:rsid w:val="003E3DB2"/>
    <w:rsid w:val="003E441F"/>
    <w:rsid w:val="003E7914"/>
    <w:rsid w:val="003F2B9B"/>
    <w:rsid w:val="003F2D86"/>
    <w:rsid w:val="00400186"/>
    <w:rsid w:val="00400D93"/>
    <w:rsid w:val="00401842"/>
    <w:rsid w:val="00401BD9"/>
    <w:rsid w:val="004059FC"/>
    <w:rsid w:val="004137ED"/>
    <w:rsid w:val="00414C5B"/>
    <w:rsid w:val="00417207"/>
    <w:rsid w:val="0042229C"/>
    <w:rsid w:val="004226DD"/>
    <w:rsid w:val="00424897"/>
    <w:rsid w:val="004252B2"/>
    <w:rsid w:val="0042649A"/>
    <w:rsid w:val="00427E3E"/>
    <w:rsid w:val="00427EF7"/>
    <w:rsid w:val="004322D8"/>
    <w:rsid w:val="00433FE1"/>
    <w:rsid w:val="004409CD"/>
    <w:rsid w:val="00442A9A"/>
    <w:rsid w:val="00446BAE"/>
    <w:rsid w:val="00450966"/>
    <w:rsid w:val="00454C7B"/>
    <w:rsid w:val="004616E9"/>
    <w:rsid w:val="00463BB4"/>
    <w:rsid w:val="0046419A"/>
    <w:rsid w:val="00465D86"/>
    <w:rsid w:val="00467048"/>
    <w:rsid w:val="00480AD3"/>
    <w:rsid w:val="004821E8"/>
    <w:rsid w:val="00482598"/>
    <w:rsid w:val="00486EF2"/>
    <w:rsid w:val="0049383D"/>
    <w:rsid w:val="00494F0D"/>
    <w:rsid w:val="004A2E1B"/>
    <w:rsid w:val="004A333F"/>
    <w:rsid w:val="004A45CB"/>
    <w:rsid w:val="004B160F"/>
    <w:rsid w:val="004B3667"/>
    <w:rsid w:val="004B3CD2"/>
    <w:rsid w:val="004B4A4F"/>
    <w:rsid w:val="004B4F7F"/>
    <w:rsid w:val="004B5314"/>
    <w:rsid w:val="004B5DF8"/>
    <w:rsid w:val="004B6A05"/>
    <w:rsid w:val="004B75A7"/>
    <w:rsid w:val="004C34A8"/>
    <w:rsid w:val="004D0A36"/>
    <w:rsid w:val="004D3FEC"/>
    <w:rsid w:val="004E15B7"/>
    <w:rsid w:val="004E59B0"/>
    <w:rsid w:val="004E776E"/>
    <w:rsid w:val="004E7A00"/>
    <w:rsid w:val="004F2569"/>
    <w:rsid w:val="00500DDA"/>
    <w:rsid w:val="005016EB"/>
    <w:rsid w:val="00501F89"/>
    <w:rsid w:val="00503F99"/>
    <w:rsid w:val="005066C3"/>
    <w:rsid w:val="00520EEF"/>
    <w:rsid w:val="005250AA"/>
    <w:rsid w:val="00526A2C"/>
    <w:rsid w:val="0052766F"/>
    <w:rsid w:val="00530243"/>
    <w:rsid w:val="00530335"/>
    <w:rsid w:val="005312D4"/>
    <w:rsid w:val="005328AF"/>
    <w:rsid w:val="00536807"/>
    <w:rsid w:val="005379AB"/>
    <w:rsid w:val="00553F2C"/>
    <w:rsid w:val="00554842"/>
    <w:rsid w:val="0055506F"/>
    <w:rsid w:val="00556E60"/>
    <w:rsid w:val="00557AB8"/>
    <w:rsid w:val="00561E0A"/>
    <w:rsid w:val="005627A1"/>
    <w:rsid w:val="005670D5"/>
    <w:rsid w:val="00570F0B"/>
    <w:rsid w:val="00573069"/>
    <w:rsid w:val="00577946"/>
    <w:rsid w:val="00577A04"/>
    <w:rsid w:val="005843E4"/>
    <w:rsid w:val="005935D0"/>
    <w:rsid w:val="005943FB"/>
    <w:rsid w:val="005946C7"/>
    <w:rsid w:val="005A1A33"/>
    <w:rsid w:val="005A1D8D"/>
    <w:rsid w:val="005A3837"/>
    <w:rsid w:val="005B08EF"/>
    <w:rsid w:val="005C4B20"/>
    <w:rsid w:val="005C4B51"/>
    <w:rsid w:val="005C6667"/>
    <w:rsid w:val="005C6BE3"/>
    <w:rsid w:val="005D300F"/>
    <w:rsid w:val="005D383B"/>
    <w:rsid w:val="005D45B5"/>
    <w:rsid w:val="005E011B"/>
    <w:rsid w:val="005E39CF"/>
    <w:rsid w:val="005E61AD"/>
    <w:rsid w:val="005E6D2B"/>
    <w:rsid w:val="005F23B0"/>
    <w:rsid w:val="00612929"/>
    <w:rsid w:val="006169CB"/>
    <w:rsid w:val="006241AB"/>
    <w:rsid w:val="00625CAC"/>
    <w:rsid w:val="006278B3"/>
    <w:rsid w:val="006305DA"/>
    <w:rsid w:val="006325D4"/>
    <w:rsid w:val="00634162"/>
    <w:rsid w:val="0063434B"/>
    <w:rsid w:val="006346C6"/>
    <w:rsid w:val="00634EAC"/>
    <w:rsid w:val="00647E95"/>
    <w:rsid w:val="006529B9"/>
    <w:rsid w:val="0065623E"/>
    <w:rsid w:val="00656829"/>
    <w:rsid w:val="0065686E"/>
    <w:rsid w:val="0066366D"/>
    <w:rsid w:val="006668F6"/>
    <w:rsid w:val="00670D35"/>
    <w:rsid w:val="00677A8E"/>
    <w:rsid w:val="00681348"/>
    <w:rsid w:val="00682FA3"/>
    <w:rsid w:val="00692E97"/>
    <w:rsid w:val="00694AE0"/>
    <w:rsid w:val="00694B3D"/>
    <w:rsid w:val="00696ED6"/>
    <w:rsid w:val="006A0264"/>
    <w:rsid w:val="006A4392"/>
    <w:rsid w:val="006A61BD"/>
    <w:rsid w:val="006B1E92"/>
    <w:rsid w:val="006B57F2"/>
    <w:rsid w:val="006C07B7"/>
    <w:rsid w:val="006D37F0"/>
    <w:rsid w:val="006D3EFF"/>
    <w:rsid w:val="006D4110"/>
    <w:rsid w:val="006D430F"/>
    <w:rsid w:val="006D7938"/>
    <w:rsid w:val="006E20CD"/>
    <w:rsid w:val="006E2B4E"/>
    <w:rsid w:val="006E5785"/>
    <w:rsid w:val="006F0E55"/>
    <w:rsid w:val="006F1CA5"/>
    <w:rsid w:val="006F3195"/>
    <w:rsid w:val="00705CE1"/>
    <w:rsid w:val="00707813"/>
    <w:rsid w:val="00710BEF"/>
    <w:rsid w:val="00711042"/>
    <w:rsid w:val="00712055"/>
    <w:rsid w:val="0071301D"/>
    <w:rsid w:val="0071368B"/>
    <w:rsid w:val="00723ECA"/>
    <w:rsid w:val="0072641B"/>
    <w:rsid w:val="0072669C"/>
    <w:rsid w:val="00726EBA"/>
    <w:rsid w:val="007270E0"/>
    <w:rsid w:val="0072741A"/>
    <w:rsid w:val="00730528"/>
    <w:rsid w:val="00731805"/>
    <w:rsid w:val="00731986"/>
    <w:rsid w:val="00736D8D"/>
    <w:rsid w:val="00742EBC"/>
    <w:rsid w:val="00742FA4"/>
    <w:rsid w:val="00750BF2"/>
    <w:rsid w:val="007613C6"/>
    <w:rsid w:val="00765FD0"/>
    <w:rsid w:val="007724D2"/>
    <w:rsid w:val="007752FB"/>
    <w:rsid w:val="007813D3"/>
    <w:rsid w:val="007814C6"/>
    <w:rsid w:val="00782CB5"/>
    <w:rsid w:val="00783849"/>
    <w:rsid w:val="00784014"/>
    <w:rsid w:val="00786F5C"/>
    <w:rsid w:val="00790A18"/>
    <w:rsid w:val="00794554"/>
    <w:rsid w:val="00797A3B"/>
    <w:rsid w:val="007A0337"/>
    <w:rsid w:val="007B1FEC"/>
    <w:rsid w:val="007B23A7"/>
    <w:rsid w:val="007B3E14"/>
    <w:rsid w:val="007B3E2D"/>
    <w:rsid w:val="007B611C"/>
    <w:rsid w:val="007B6B1A"/>
    <w:rsid w:val="007B6F98"/>
    <w:rsid w:val="007B7AF1"/>
    <w:rsid w:val="007C2696"/>
    <w:rsid w:val="007C68C2"/>
    <w:rsid w:val="007D021C"/>
    <w:rsid w:val="007D387B"/>
    <w:rsid w:val="007D7AAD"/>
    <w:rsid w:val="007E22E1"/>
    <w:rsid w:val="007E6229"/>
    <w:rsid w:val="007F5AA4"/>
    <w:rsid w:val="007F647C"/>
    <w:rsid w:val="007F6BDF"/>
    <w:rsid w:val="007F74E2"/>
    <w:rsid w:val="00801685"/>
    <w:rsid w:val="008040CD"/>
    <w:rsid w:val="00806748"/>
    <w:rsid w:val="0080707E"/>
    <w:rsid w:val="00811295"/>
    <w:rsid w:val="008125CB"/>
    <w:rsid w:val="00812A83"/>
    <w:rsid w:val="008143E2"/>
    <w:rsid w:val="00815939"/>
    <w:rsid w:val="00820D45"/>
    <w:rsid w:val="00823632"/>
    <w:rsid w:val="0082397C"/>
    <w:rsid w:val="00831454"/>
    <w:rsid w:val="00832C95"/>
    <w:rsid w:val="00836C3F"/>
    <w:rsid w:val="00836F4F"/>
    <w:rsid w:val="00841C26"/>
    <w:rsid w:val="00842599"/>
    <w:rsid w:val="00844C52"/>
    <w:rsid w:val="0084513B"/>
    <w:rsid w:val="00845E07"/>
    <w:rsid w:val="0084671A"/>
    <w:rsid w:val="0084680B"/>
    <w:rsid w:val="008472B1"/>
    <w:rsid w:val="0085384B"/>
    <w:rsid w:val="0085478F"/>
    <w:rsid w:val="0085536D"/>
    <w:rsid w:val="008606F9"/>
    <w:rsid w:val="008642EF"/>
    <w:rsid w:val="00864CAA"/>
    <w:rsid w:val="00870EC4"/>
    <w:rsid w:val="008733AA"/>
    <w:rsid w:val="008747FF"/>
    <w:rsid w:val="008754CB"/>
    <w:rsid w:val="00880E03"/>
    <w:rsid w:val="00885549"/>
    <w:rsid w:val="0089529A"/>
    <w:rsid w:val="008977FB"/>
    <w:rsid w:val="00897FC0"/>
    <w:rsid w:val="008A0A68"/>
    <w:rsid w:val="008A1486"/>
    <w:rsid w:val="008B4850"/>
    <w:rsid w:val="008B66CE"/>
    <w:rsid w:val="008B7816"/>
    <w:rsid w:val="008B7CFB"/>
    <w:rsid w:val="008C21A1"/>
    <w:rsid w:val="008D7361"/>
    <w:rsid w:val="008D7D00"/>
    <w:rsid w:val="008E1C06"/>
    <w:rsid w:val="008E471C"/>
    <w:rsid w:val="008E66AA"/>
    <w:rsid w:val="008F0995"/>
    <w:rsid w:val="008F201A"/>
    <w:rsid w:val="008F2417"/>
    <w:rsid w:val="008F2CAC"/>
    <w:rsid w:val="008F36C8"/>
    <w:rsid w:val="008F6914"/>
    <w:rsid w:val="008F6DDC"/>
    <w:rsid w:val="00901D20"/>
    <w:rsid w:val="00915686"/>
    <w:rsid w:val="00917223"/>
    <w:rsid w:val="00917EEB"/>
    <w:rsid w:val="00922E36"/>
    <w:rsid w:val="00924C49"/>
    <w:rsid w:val="00930102"/>
    <w:rsid w:val="0093033F"/>
    <w:rsid w:val="009303D5"/>
    <w:rsid w:val="00932E9F"/>
    <w:rsid w:val="00936ADE"/>
    <w:rsid w:val="00945050"/>
    <w:rsid w:val="0095203F"/>
    <w:rsid w:val="009545AC"/>
    <w:rsid w:val="00963874"/>
    <w:rsid w:val="00965E57"/>
    <w:rsid w:val="0097330D"/>
    <w:rsid w:val="00977656"/>
    <w:rsid w:val="009777E4"/>
    <w:rsid w:val="0098047B"/>
    <w:rsid w:val="00981D23"/>
    <w:rsid w:val="0098449C"/>
    <w:rsid w:val="009865A1"/>
    <w:rsid w:val="00987467"/>
    <w:rsid w:val="00995357"/>
    <w:rsid w:val="009967FA"/>
    <w:rsid w:val="009A0FCC"/>
    <w:rsid w:val="009A1FC2"/>
    <w:rsid w:val="009A39C8"/>
    <w:rsid w:val="009A422E"/>
    <w:rsid w:val="009A50D5"/>
    <w:rsid w:val="009B0C1C"/>
    <w:rsid w:val="009B0FBB"/>
    <w:rsid w:val="009B11AC"/>
    <w:rsid w:val="009B126D"/>
    <w:rsid w:val="009B40CB"/>
    <w:rsid w:val="009B7073"/>
    <w:rsid w:val="009C0B99"/>
    <w:rsid w:val="009C0CD2"/>
    <w:rsid w:val="009C17E8"/>
    <w:rsid w:val="009C1AD4"/>
    <w:rsid w:val="009C20A0"/>
    <w:rsid w:val="009C3893"/>
    <w:rsid w:val="009C6004"/>
    <w:rsid w:val="009C7194"/>
    <w:rsid w:val="009D2370"/>
    <w:rsid w:val="009D7856"/>
    <w:rsid w:val="009D7E6C"/>
    <w:rsid w:val="009E2FEA"/>
    <w:rsid w:val="009F3313"/>
    <w:rsid w:val="009F3D65"/>
    <w:rsid w:val="00A006D8"/>
    <w:rsid w:val="00A01C91"/>
    <w:rsid w:val="00A06504"/>
    <w:rsid w:val="00A12C78"/>
    <w:rsid w:val="00A12F14"/>
    <w:rsid w:val="00A132DD"/>
    <w:rsid w:val="00A16A48"/>
    <w:rsid w:val="00A240B3"/>
    <w:rsid w:val="00A30074"/>
    <w:rsid w:val="00A3097C"/>
    <w:rsid w:val="00A3390F"/>
    <w:rsid w:val="00A35D6B"/>
    <w:rsid w:val="00A40073"/>
    <w:rsid w:val="00A43E54"/>
    <w:rsid w:val="00A52AF2"/>
    <w:rsid w:val="00A57DA9"/>
    <w:rsid w:val="00A60987"/>
    <w:rsid w:val="00A65370"/>
    <w:rsid w:val="00A65CB7"/>
    <w:rsid w:val="00A707ED"/>
    <w:rsid w:val="00A7410F"/>
    <w:rsid w:val="00A83606"/>
    <w:rsid w:val="00A85DB8"/>
    <w:rsid w:val="00A87FE4"/>
    <w:rsid w:val="00A904BA"/>
    <w:rsid w:val="00A90EA0"/>
    <w:rsid w:val="00A91592"/>
    <w:rsid w:val="00A91D8B"/>
    <w:rsid w:val="00A92042"/>
    <w:rsid w:val="00A9281A"/>
    <w:rsid w:val="00A92AC2"/>
    <w:rsid w:val="00A96E22"/>
    <w:rsid w:val="00A97018"/>
    <w:rsid w:val="00A97D54"/>
    <w:rsid w:val="00AA2ED8"/>
    <w:rsid w:val="00AA3045"/>
    <w:rsid w:val="00AB52F8"/>
    <w:rsid w:val="00AC1147"/>
    <w:rsid w:val="00AC218E"/>
    <w:rsid w:val="00AC4A3B"/>
    <w:rsid w:val="00AD2671"/>
    <w:rsid w:val="00AD35B1"/>
    <w:rsid w:val="00AE060E"/>
    <w:rsid w:val="00AE1E74"/>
    <w:rsid w:val="00AF0494"/>
    <w:rsid w:val="00AF139C"/>
    <w:rsid w:val="00AF30C2"/>
    <w:rsid w:val="00AF3BBA"/>
    <w:rsid w:val="00AF3E69"/>
    <w:rsid w:val="00AF7A22"/>
    <w:rsid w:val="00B02742"/>
    <w:rsid w:val="00B02779"/>
    <w:rsid w:val="00B10C70"/>
    <w:rsid w:val="00B12DFE"/>
    <w:rsid w:val="00B12FFB"/>
    <w:rsid w:val="00B1347A"/>
    <w:rsid w:val="00B1431A"/>
    <w:rsid w:val="00B2310E"/>
    <w:rsid w:val="00B32909"/>
    <w:rsid w:val="00B35A07"/>
    <w:rsid w:val="00B36BD9"/>
    <w:rsid w:val="00B42A8A"/>
    <w:rsid w:val="00B45180"/>
    <w:rsid w:val="00B46F05"/>
    <w:rsid w:val="00B50E88"/>
    <w:rsid w:val="00B52E53"/>
    <w:rsid w:val="00B55527"/>
    <w:rsid w:val="00B57AD5"/>
    <w:rsid w:val="00B60F3D"/>
    <w:rsid w:val="00B67429"/>
    <w:rsid w:val="00B82348"/>
    <w:rsid w:val="00B85B42"/>
    <w:rsid w:val="00B87539"/>
    <w:rsid w:val="00B90F09"/>
    <w:rsid w:val="00B9207D"/>
    <w:rsid w:val="00B93AEA"/>
    <w:rsid w:val="00B94C19"/>
    <w:rsid w:val="00B96C30"/>
    <w:rsid w:val="00BA2BB2"/>
    <w:rsid w:val="00BB288E"/>
    <w:rsid w:val="00BB5646"/>
    <w:rsid w:val="00BC01AF"/>
    <w:rsid w:val="00BC0204"/>
    <w:rsid w:val="00BC3597"/>
    <w:rsid w:val="00BC439D"/>
    <w:rsid w:val="00BC5C47"/>
    <w:rsid w:val="00BC7189"/>
    <w:rsid w:val="00BD1E55"/>
    <w:rsid w:val="00BD4A5A"/>
    <w:rsid w:val="00BE14CF"/>
    <w:rsid w:val="00BE390E"/>
    <w:rsid w:val="00BE4BB6"/>
    <w:rsid w:val="00BE7875"/>
    <w:rsid w:val="00BF014E"/>
    <w:rsid w:val="00BF3332"/>
    <w:rsid w:val="00BF57CA"/>
    <w:rsid w:val="00C02128"/>
    <w:rsid w:val="00C112A7"/>
    <w:rsid w:val="00C1380B"/>
    <w:rsid w:val="00C15B7E"/>
    <w:rsid w:val="00C237D3"/>
    <w:rsid w:val="00C24C91"/>
    <w:rsid w:val="00C26656"/>
    <w:rsid w:val="00C26874"/>
    <w:rsid w:val="00C26EA8"/>
    <w:rsid w:val="00C278B2"/>
    <w:rsid w:val="00C278F4"/>
    <w:rsid w:val="00C27900"/>
    <w:rsid w:val="00C3359B"/>
    <w:rsid w:val="00C337A9"/>
    <w:rsid w:val="00C33B59"/>
    <w:rsid w:val="00C36945"/>
    <w:rsid w:val="00C37C74"/>
    <w:rsid w:val="00C401BE"/>
    <w:rsid w:val="00C40248"/>
    <w:rsid w:val="00C40CAB"/>
    <w:rsid w:val="00C43040"/>
    <w:rsid w:val="00C4443A"/>
    <w:rsid w:val="00C60714"/>
    <w:rsid w:val="00C6192F"/>
    <w:rsid w:val="00C66344"/>
    <w:rsid w:val="00C663D8"/>
    <w:rsid w:val="00C665F3"/>
    <w:rsid w:val="00C7051F"/>
    <w:rsid w:val="00C7277D"/>
    <w:rsid w:val="00C83C5E"/>
    <w:rsid w:val="00C8435A"/>
    <w:rsid w:val="00CA0A56"/>
    <w:rsid w:val="00CA1AFB"/>
    <w:rsid w:val="00CA2349"/>
    <w:rsid w:val="00CA40D2"/>
    <w:rsid w:val="00CA5305"/>
    <w:rsid w:val="00CA5FC6"/>
    <w:rsid w:val="00CB3348"/>
    <w:rsid w:val="00CB6D41"/>
    <w:rsid w:val="00CC0530"/>
    <w:rsid w:val="00CC71DE"/>
    <w:rsid w:val="00CD1192"/>
    <w:rsid w:val="00CD172E"/>
    <w:rsid w:val="00CD1C85"/>
    <w:rsid w:val="00CD381A"/>
    <w:rsid w:val="00CD4639"/>
    <w:rsid w:val="00CE22AF"/>
    <w:rsid w:val="00CE3A1F"/>
    <w:rsid w:val="00CE59E4"/>
    <w:rsid w:val="00CF0FE9"/>
    <w:rsid w:val="00CF141F"/>
    <w:rsid w:val="00CF15B4"/>
    <w:rsid w:val="00CF1B52"/>
    <w:rsid w:val="00CF1EE5"/>
    <w:rsid w:val="00CF50DE"/>
    <w:rsid w:val="00CF6E5F"/>
    <w:rsid w:val="00CF71B0"/>
    <w:rsid w:val="00D0155B"/>
    <w:rsid w:val="00D01678"/>
    <w:rsid w:val="00D03D4D"/>
    <w:rsid w:val="00D1325A"/>
    <w:rsid w:val="00D15FA8"/>
    <w:rsid w:val="00D1731F"/>
    <w:rsid w:val="00D2449B"/>
    <w:rsid w:val="00D25F9A"/>
    <w:rsid w:val="00D316F8"/>
    <w:rsid w:val="00D317AC"/>
    <w:rsid w:val="00D325A5"/>
    <w:rsid w:val="00D34968"/>
    <w:rsid w:val="00D35F9D"/>
    <w:rsid w:val="00D379E4"/>
    <w:rsid w:val="00D4082B"/>
    <w:rsid w:val="00D4245E"/>
    <w:rsid w:val="00D43061"/>
    <w:rsid w:val="00D43861"/>
    <w:rsid w:val="00D45572"/>
    <w:rsid w:val="00D45DB4"/>
    <w:rsid w:val="00D534F5"/>
    <w:rsid w:val="00D558D1"/>
    <w:rsid w:val="00D561FA"/>
    <w:rsid w:val="00D60073"/>
    <w:rsid w:val="00D60EDB"/>
    <w:rsid w:val="00D64782"/>
    <w:rsid w:val="00D67476"/>
    <w:rsid w:val="00D709E5"/>
    <w:rsid w:val="00D71865"/>
    <w:rsid w:val="00D737A0"/>
    <w:rsid w:val="00D73B01"/>
    <w:rsid w:val="00D75425"/>
    <w:rsid w:val="00D76FFB"/>
    <w:rsid w:val="00D8187D"/>
    <w:rsid w:val="00D854BF"/>
    <w:rsid w:val="00D95DC9"/>
    <w:rsid w:val="00D95F31"/>
    <w:rsid w:val="00D970E3"/>
    <w:rsid w:val="00DA2632"/>
    <w:rsid w:val="00DA43F5"/>
    <w:rsid w:val="00DA68E8"/>
    <w:rsid w:val="00DB3458"/>
    <w:rsid w:val="00DB4825"/>
    <w:rsid w:val="00DB7003"/>
    <w:rsid w:val="00DB7346"/>
    <w:rsid w:val="00DC1A85"/>
    <w:rsid w:val="00DC2239"/>
    <w:rsid w:val="00DD2CDA"/>
    <w:rsid w:val="00DD5994"/>
    <w:rsid w:val="00DE0A30"/>
    <w:rsid w:val="00DE2082"/>
    <w:rsid w:val="00DE4616"/>
    <w:rsid w:val="00DE4E67"/>
    <w:rsid w:val="00DE6D36"/>
    <w:rsid w:val="00DE6EA0"/>
    <w:rsid w:val="00DF0434"/>
    <w:rsid w:val="00DF0C09"/>
    <w:rsid w:val="00DF1E48"/>
    <w:rsid w:val="00DF379C"/>
    <w:rsid w:val="00E02DF7"/>
    <w:rsid w:val="00E20354"/>
    <w:rsid w:val="00E21AC8"/>
    <w:rsid w:val="00E23006"/>
    <w:rsid w:val="00E27077"/>
    <w:rsid w:val="00E30460"/>
    <w:rsid w:val="00E309FD"/>
    <w:rsid w:val="00E3719E"/>
    <w:rsid w:val="00E375F2"/>
    <w:rsid w:val="00E45542"/>
    <w:rsid w:val="00E51483"/>
    <w:rsid w:val="00E52C74"/>
    <w:rsid w:val="00E576F1"/>
    <w:rsid w:val="00E5795A"/>
    <w:rsid w:val="00E57F17"/>
    <w:rsid w:val="00E6267A"/>
    <w:rsid w:val="00E66768"/>
    <w:rsid w:val="00E70F99"/>
    <w:rsid w:val="00E716EB"/>
    <w:rsid w:val="00E74FCE"/>
    <w:rsid w:val="00E774CB"/>
    <w:rsid w:val="00E77E1B"/>
    <w:rsid w:val="00E8093C"/>
    <w:rsid w:val="00E84BD5"/>
    <w:rsid w:val="00E86E6B"/>
    <w:rsid w:val="00E91ED4"/>
    <w:rsid w:val="00E92FA2"/>
    <w:rsid w:val="00E933CB"/>
    <w:rsid w:val="00E977DE"/>
    <w:rsid w:val="00EA0075"/>
    <w:rsid w:val="00EA176D"/>
    <w:rsid w:val="00EA2A8F"/>
    <w:rsid w:val="00EB3BF1"/>
    <w:rsid w:val="00EB7E4A"/>
    <w:rsid w:val="00EC755E"/>
    <w:rsid w:val="00EC7FB6"/>
    <w:rsid w:val="00ED6493"/>
    <w:rsid w:val="00ED79CC"/>
    <w:rsid w:val="00EE097B"/>
    <w:rsid w:val="00EE289C"/>
    <w:rsid w:val="00EE630F"/>
    <w:rsid w:val="00EF2C0E"/>
    <w:rsid w:val="00EF3F68"/>
    <w:rsid w:val="00EF4715"/>
    <w:rsid w:val="00EF7993"/>
    <w:rsid w:val="00F03AAA"/>
    <w:rsid w:val="00F07EA1"/>
    <w:rsid w:val="00F12E75"/>
    <w:rsid w:val="00F16050"/>
    <w:rsid w:val="00F16C15"/>
    <w:rsid w:val="00F208E9"/>
    <w:rsid w:val="00F25832"/>
    <w:rsid w:val="00F25850"/>
    <w:rsid w:val="00F2671A"/>
    <w:rsid w:val="00F304D6"/>
    <w:rsid w:val="00F33349"/>
    <w:rsid w:val="00F35E0C"/>
    <w:rsid w:val="00F40BFD"/>
    <w:rsid w:val="00F40F7E"/>
    <w:rsid w:val="00F4541B"/>
    <w:rsid w:val="00F473C8"/>
    <w:rsid w:val="00F52050"/>
    <w:rsid w:val="00F565DC"/>
    <w:rsid w:val="00F569AF"/>
    <w:rsid w:val="00F63A96"/>
    <w:rsid w:val="00F66108"/>
    <w:rsid w:val="00F76BD8"/>
    <w:rsid w:val="00F80B81"/>
    <w:rsid w:val="00F855DF"/>
    <w:rsid w:val="00F90F44"/>
    <w:rsid w:val="00F9737E"/>
    <w:rsid w:val="00FA3E5F"/>
    <w:rsid w:val="00FA6452"/>
    <w:rsid w:val="00FB2138"/>
    <w:rsid w:val="00FB4484"/>
    <w:rsid w:val="00FB7556"/>
    <w:rsid w:val="00FC1791"/>
    <w:rsid w:val="00FE09BA"/>
    <w:rsid w:val="00FE1D8F"/>
    <w:rsid w:val="00FE20A5"/>
    <w:rsid w:val="00FE4B94"/>
    <w:rsid w:val="00FE4C38"/>
    <w:rsid w:val="00FE5CD0"/>
    <w:rsid w:val="00FE5FBC"/>
    <w:rsid w:val="00FF058A"/>
    <w:rsid w:val="00FF0F50"/>
    <w:rsid w:val="00FF11C1"/>
    <w:rsid w:val="00FF7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01C1"/>
  <w15:docId w15:val="{F7A27555-8284-4DC4-B0FD-76B32C218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A1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B2B19"/>
    <w:rPr>
      <w:sz w:val="16"/>
      <w:szCs w:val="16"/>
    </w:rPr>
  </w:style>
  <w:style w:type="paragraph" w:styleId="CommentText">
    <w:name w:val="annotation text"/>
    <w:basedOn w:val="Normal"/>
    <w:link w:val="CommentTextChar"/>
    <w:uiPriority w:val="99"/>
    <w:unhideWhenUsed/>
    <w:rsid w:val="001B2B19"/>
    <w:pPr>
      <w:spacing w:line="240" w:lineRule="auto"/>
    </w:pPr>
    <w:rPr>
      <w:sz w:val="20"/>
      <w:szCs w:val="20"/>
    </w:rPr>
  </w:style>
  <w:style w:type="character" w:customStyle="1" w:styleId="CommentTextChar">
    <w:name w:val="Comment Text Char"/>
    <w:basedOn w:val="DefaultParagraphFont"/>
    <w:link w:val="CommentText"/>
    <w:uiPriority w:val="99"/>
    <w:rsid w:val="001B2B19"/>
    <w:rPr>
      <w:sz w:val="20"/>
      <w:szCs w:val="20"/>
    </w:rPr>
  </w:style>
  <w:style w:type="paragraph" w:styleId="CommentSubject">
    <w:name w:val="annotation subject"/>
    <w:basedOn w:val="CommentText"/>
    <w:next w:val="CommentText"/>
    <w:link w:val="CommentSubjectChar"/>
    <w:uiPriority w:val="99"/>
    <w:semiHidden/>
    <w:unhideWhenUsed/>
    <w:rsid w:val="001B2B19"/>
    <w:rPr>
      <w:b/>
      <w:bCs/>
    </w:rPr>
  </w:style>
  <w:style w:type="character" w:customStyle="1" w:styleId="CommentSubjectChar">
    <w:name w:val="Comment Subject Char"/>
    <w:basedOn w:val="CommentTextChar"/>
    <w:link w:val="CommentSubject"/>
    <w:uiPriority w:val="99"/>
    <w:semiHidden/>
    <w:rsid w:val="001B2B19"/>
    <w:rPr>
      <w:b/>
      <w:bCs/>
      <w:sz w:val="20"/>
      <w:szCs w:val="20"/>
    </w:rPr>
  </w:style>
  <w:style w:type="paragraph" w:styleId="BalloonText">
    <w:name w:val="Balloon Text"/>
    <w:basedOn w:val="Normal"/>
    <w:link w:val="BalloonTextChar"/>
    <w:uiPriority w:val="99"/>
    <w:semiHidden/>
    <w:unhideWhenUsed/>
    <w:rsid w:val="001B2B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2B19"/>
    <w:rPr>
      <w:rFonts w:ascii="Tahoma" w:hAnsi="Tahoma" w:cs="Tahoma"/>
      <w:sz w:val="16"/>
      <w:szCs w:val="16"/>
    </w:rPr>
  </w:style>
  <w:style w:type="paragraph" w:styleId="ListParagraph">
    <w:name w:val="List Paragraph"/>
    <w:basedOn w:val="Normal"/>
    <w:qFormat/>
    <w:rsid w:val="008D7361"/>
    <w:pPr>
      <w:ind w:left="720"/>
      <w:contextualSpacing/>
    </w:pPr>
  </w:style>
  <w:style w:type="paragraph" w:styleId="Header">
    <w:name w:val="header"/>
    <w:basedOn w:val="Normal"/>
    <w:link w:val="HeaderChar"/>
    <w:uiPriority w:val="99"/>
    <w:unhideWhenUsed/>
    <w:rsid w:val="006F3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3195"/>
  </w:style>
  <w:style w:type="paragraph" w:styleId="Footer">
    <w:name w:val="footer"/>
    <w:basedOn w:val="Normal"/>
    <w:link w:val="FooterChar"/>
    <w:uiPriority w:val="99"/>
    <w:unhideWhenUsed/>
    <w:rsid w:val="006F3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3195"/>
  </w:style>
  <w:style w:type="paragraph" w:styleId="Revision">
    <w:name w:val="Revision"/>
    <w:hidden/>
    <w:uiPriority w:val="99"/>
    <w:semiHidden/>
    <w:rsid w:val="00A57DA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43670">
      <w:bodyDiv w:val="1"/>
      <w:marLeft w:val="0"/>
      <w:marRight w:val="0"/>
      <w:marTop w:val="0"/>
      <w:marBottom w:val="0"/>
      <w:divBdr>
        <w:top w:val="none" w:sz="0" w:space="0" w:color="auto"/>
        <w:left w:val="none" w:sz="0" w:space="0" w:color="auto"/>
        <w:bottom w:val="none" w:sz="0" w:space="0" w:color="auto"/>
        <w:right w:val="none" w:sz="0" w:space="0" w:color="auto"/>
      </w:divBdr>
    </w:div>
    <w:div w:id="186917530">
      <w:bodyDiv w:val="1"/>
      <w:marLeft w:val="0"/>
      <w:marRight w:val="0"/>
      <w:marTop w:val="0"/>
      <w:marBottom w:val="0"/>
      <w:divBdr>
        <w:top w:val="none" w:sz="0" w:space="0" w:color="auto"/>
        <w:left w:val="none" w:sz="0" w:space="0" w:color="auto"/>
        <w:bottom w:val="none" w:sz="0" w:space="0" w:color="auto"/>
        <w:right w:val="none" w:sz="0" w:space="0" w:color="auto"/>
      </w:divBdr>
    </w:div>
    <w:div w:id="322396555">
      <w:bodyDiv w:val="1"/>
      <w:marLeft w:val="0"/>
      <w:marRight w:val="0"/>
      <w:marTop w:val="0"/>
      <w:marBottom w:val="0"/>
      <w:divBdr>
        <w:top w:val="none" w:sz="0" w:space="0" w:color="auto"/>
        <w:left w:val="none" w:sz="0" w:space="0" w:color="auto"/>
        <w:bottom w:val="none" w:sz="0" w:space="0" w:color="auto"/>
        <w:right w:val="none" w:sz="0" w:space="0" w:color="auto"/>
      </w:divBdr>
    </w:div>
    <w:div w:id="476343920">
      <w:bodyDiv w:val="1"/>
      <w:marLeft w:val="0"/>
      <w:marRight w:val="0"/>
      <w:marTop w:val="0"/>
      <w:marBottom w:val="0"/>
      <w:divBdr>
        <w:top w:val="none" w:sz="0" w:space="0" w:color="auto"/>
        <w:left w:val="none" w:sz="0" w:space="0" w:color="auto"/>
        <w:bottom w:val="none" w:sz="0" w:space="0" w:color="auto"/>
        <w:right w:val="none" w:sz="0" w:space="0" w:color="auto"/>
      </w:divBdr>
    </w:div>
    <w:div w:id="479033297">
      <w:bodyDiv w:val="1"/>
      <w:marLeft w:val="0"/>
      <w:marRight w:val="0"/>
      <w:marTop w:val="0"/>
      <w:marBottom w:val="0"/>
      <w:divBdr>
        <w:top w:val="none" w:sz="0" w:space="0" w:color="auto"/>
        <w:left w:val="none" w:sz="0" w:space="0" w:color="auto"/>
        <w:bottom w:val="none" w:sz="0" w:space="0" w:color="auto"/>
        <w:right w:val="none" w:sz="0" w:space="0" w:color="auto"/>
      </w:divBdr>
    </w:div>
    <w:div w:id="488012477">
      <w:bodyDiv w:val="1"/>
      <w:marLeft w:val="0"/>
      <w:marRight w:val="0"/>
      <w:marTop w:val="0"/>
      <w:marBottom w:val="0"/>
      <w:divBdr>
        <w:top w:val="none" w:sz="0" w:space="0" w:color="auto"/>
        <w:left w:val="none" w:sz="0" w:space="0" w:color="auto"/>
        <w:bottom w:val="none" w:sz="0" w:space="0" w:color="auto"/>
        <w:right w:val="none" w:sz="0" w:space="0" w:color="auto"/>
      </w:divBdr>
    </w:div>
    <w:div w:id="527261752">
      <w:bodyDiv w:val="1"/>
      <w:marLeft w:val="0"/>
      <w:marRight w:val="0"/>
      <w:marTop w:val="0"/>
      <w:marBottom w:val="0"/>
      <w:divBdr>
        <w:top w:val="none" w:sz="0" w:space="0" w:color="auto"/>
        <w:left w:val="none" w:sz="0" w:space="0" w:color="auto"/>
        <w:bottom w:val="none" w:sz="0" w:space="0" w:color="auto"/>
        <w:right w:val="none" w:sz="0" w:space="0" w:color="auto"/>
      </w:divBdr>
    </w:div>
    <w:div w:id="568469013">
      <w:bodyDiv w:val="1"/>
      <w:marLeft w:val="0"/>
      <w:marRight w:val="0"/>
      <w:marTop w:val="0"/>
      <w:marBottom w:val="0"/>
      <w:divBdr>
        <w:top w:val="none" w:sz="0" w:space="0" w:color="auto"/>
        <w:left w:val="none" w:sz="0" w:space="0" w:color="auto"/>
        <w:bottom w:val="none" w:sz="0" w:space="0" w:color="auto"/>
        <w:right w:val="none" w:sz="0" w:space="0" w:color="auto"/>
      </w:divBdr>
    </w:div>
    <w:div w:id="595669726">
      <w:bodyDiv w:val="1"/>
      <w:marLeft w:val="0"/>
      <w:marRight w:val="0"/>
      <w:marTop w:val="0"/>
      <w:marBottom w:val="0"/>
      <w:divBdr>
        <w:top w:val="none" w:sz="0" w:space="0" w:color="auto"/>
        <w:left w:val="none" w:sz="0" w:space="0" w:color="auto"/>
        <w:bottom w:val="none" w:sz="0" w:space="0" w:color="auto"/>
        <w:right w:val="none" w:sz="0" w:space="0" w:color="auto"/>
      </w:divBdr>
    </w:div>
    <w:div w:id="725881951">
      <w:bodyDiv w:val="1"/>
      <w:marLeft w:val="0"/>
      <w:marRight w:val="0"/>
      <w:marTop w:val="0"/>
      <w:marBottom w:val="0"/>
      <w:divBdr>
        <w:top w:val="none" w:sz="0" w:space="0" w:color="auto"/>
        <w:left w:val="none" w:sz="0" w:space="0" w:color="auto"/>
        <w:bottom w:val="none" w:sz="0" w:space="0" w:color="auto"/>
        <w:right w:val="none" w:sz="0" w:space="0" w:color="auto"/>
      </w:divBdr>
    </w:div>
    <w:div w:id="765420432">
      <w:bodyDiv w:val="1"/>
      <w:marLeft w:val="0"/>
      <w:marRight w:val="0"/>
      <w:marTop w:val="0"/>
      <w:marBottom w:val="0"/>
      <w:divBdr>
        <w:top w:val="none" w:sz="0" w:space="0" w:color="auto"/>
        <w:left w:val="none" w:sz="0" w:space="0" w:color="auto"/>
        <w:bottom w:val="none" w:sz="0" w:space="0" w:color="auto"/>
        <w:right w:val="none" w:sz="0" w:space="0" w:color="auto"/>
      </w:divBdr>
    </w:div>
    <w:div w:id="890851169">
      <w:bodyDiv w:val="1"/>
      <w:marLeft w:val="0"/>
      <w:marRight w:val="0"/>
      <w:marTop w:val="0"/>
      <w:marBottom w:val="0"/>
      <w:divBdr>
        <w:top w:val="none" w:sz="0" w:space="0" w:color="auto"/>
        <w:left w:val="none" w:sz="0" w:space="0" w:color="auto"/>
        <w:bottom w:val="none" w:sz="0" w:space="0" w:color="auto"/>
        <w:right w:val="none" w:sz="0" w:space="0" w:color="auto"/>
      </w:divBdr>
    </w:div>
    <w:div w:id="1089421720">
      <w:bodyDiv w:val="1"/>
      <w:marLeft w:val="0"/>
      <w:marRight w:val="0"/>
      <w:marTop w:val="0"/>
      <w:marBottom w:val="0"/>
      <w:divBdr>
        <w:top w:val="none" w:sz="0" w:space="0" w:color="auto"/>
        <w:left w:val="none" w:sz="0" w:space="0" w:color="auto"/>
        <w:bottom w:val="none" w:sz="0" w:space="0" w:color="auto"/>
        <w:right w:val="none" w:sz="0" w:space="0" w:color="auto"/>
      </w:divBdr>
    </w:div>
    <w:div w:id="1509755038">
      <w:bodyDiv w:val="1"/>
      <w:marLeft w:val="0"/>
      <w:marRight w:val="0"/>
      <w:marTop w:val="0"/>
      <w:marBottom w:val="0"/>
      <w:divBdr>
        <w:top w:val="none" w:sz="0" w:space="0" w:color="auto"/>
        <w:left w:val="none" w:sz="0" w:space="0" w:color="auto"/>
        <w:bottom w:val="none" w:sz="0" w:space="0" w:color="auto"/>
        <w:right w:val="none" w:sz="0" w:space="0" w:color="auto"/>
      </w:divBdr>
    </w:div>
    <w:div w:id="1704792656">
      <w:bodyDiv w:val="1"/>
      <w:marLeft w:val="0"/>
      <w:marRight w:val="0"/>
      <w:marTop w:val="0"/>
      <w:marBottom w:val="0"/>
      <w:divBdr>
        <w:top w:val="none" w:sz="0" w:space="0" w:color="auto"/>
        <w:left w:val="none" w:sz="0" w:space="0" w:color="auto"/>
        <w:bottom w:val="none" w:sz="0" w:space="0" w:color="auto"/>
        <w:right w:val="none" w:sz="0" w:space="0" w:color="auto"/>
      </w:divBdr>
    </w:div>
    <w:div w:id="1874926383">
      <w:bodyDiv w:val="1"/>
      <w:marLeft w:val="0"/>
      <w:marRight w:val="0"/>
      <w:marTop w:val="0"/>
      <w:marBottom w:val="0"/>
      <w:divBdr>
        <w:top w:val="none" w:sz="0" w:space="0" w:color="auto"/>
        <w:left w:val="none" w:sz="0" w:space="0" w:color="auto"/>
        <w:bottom w:val="none" w:sz="0" w:space="0" w:color="auto"/>
        <w:right w:val="none" w:sz="0" w:space="0" w:color="auto"/>
      </w:divBdr>
    </w:div>
    <w:div w:id="188163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C01FD-EA84-4A76-AC8A-AB6C162F6279}">
  <ds:schemaRefs>
    <ds:schemaRef ds:uri="http://schemas.openxmlformats.org/officeDocument/2006/bibliography"/>
  </ds:schemaRefs>
</ds:datastoreItem>
</file>

<file path=customXml/itemProps2.xml><?xml version="1.0" encoding="utf-8"?>
<ds:datastoreItem xmlns:ds="http://schemas.openxmlformats.org/officeDocument/2006/customXml" ds:itemID="{124FEB2C-79AC-45C3-AB0B-0EE2741E230C}">
  <ds:schemaRefs>
    <ds:schemaRef ds:uri="http://schemas.openxmlformats.org/officeDocument/2006/bibliography"/>
  </ds:schemaRefs>
</ds:datastoreItem>
</file>

<file path=customXml/itemProps3.xml><?xml version="1.0" encoding="utf-8"?>
<ds:datastoreItem xmlns:ds="http://schemas.openxmlformats.org/officeDocument/2006/customXml" ds:itemID="{94E859B9-DC74-4C3F-82C6-D37EC6758B99}">
  <ds:schemaRefs>
    <ds:schemaRef ds:uri="http://schemas.openxmlformats.org/officeDocument/2006/bibliography"/>
  </ds:schemaRefs>
</ds:datastoreItem>
</file>

<file path=customXml/itemProps4.xml><?xml version="1.0" encoding="utf-8"?>
<ds:datastoreItem xmlns:ds="http://schemas.openxmlformats.org/officeDocument/2006/customXml" ds:itemID="{B942B3CC-63F3-4C87-9113-6713D0314603}">
  <ds:schemaRefs>
    <ds:schemaRef ds:uri="http://schemas.openxmlformats.org/officeDocument/2006/bibliography"/>
  </ds:schemaRefs>
</ds:datastoreItem>
</file>

<file path=customXml/itemProps5.xml><?xml version="1.0" encoding="utf-8"?>
<ds:datastoreItem xmlns:ds="http://schemas.openxmlformats.org/officeDocument/2006/customXml" ds:itemID="{4D996A69-E314-43B3-818B-1B78F1F13799}">
  <ds:schemaRefs>
    <ds:schemaRef ds:uri="http://schemas.openxmlformats.org/officeDocument/2006/bibliography"/>
  </ds:schemaRefs>
</ds:datastoreItem>
</file>

<file path=customXml/itemProps6.xml><?xml version="1.0" encoding="utf-8"?>
<ds:datastoreItem xmlns:ds="http://schemas.openxmlformats.org/officeDocument/2006/customXml" ds:itemID="{D4DAD5FA-6B6A-4317-9D4D-609E57A36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2490</Words>
  <Characters>14194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MRRB</Company>
  <LinksUpToDate>false</LinksUpToDate>
  <CharactersWithSpaces>16651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Varnaiote</dc:creator>
  <cp:lastModifiedBy>Bogdan Musat</cp:lastModifiedBy>
  <cp:revision>2</cp:revision>
  <cp:lastPrinted>2015-02-09T13:40:00Z</cp:lastPrinted>
  <dcterms:created xsi:type="dcterms:W3CDTF">2016-03-09T07:14:00Z</dcterms:created>
  <dcterms:modified xsi:type="dcterms:W3CDTF">2016-03-09T07:14:00Z</dcterms:modified>
</cp:coreProperties>
</file>